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D2FE" w14:textId="584CC948" w:rsidR="00B62B97" w:rsidRPr="00B62B97" w:rsidRDefault="00B62B97" w:rsidP="00B62B97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commentRangeStart w:id="0"/>
      <w:r w:rsidRPr="00B62B97">
        <w:rPr>
          <w:rFonts w:ascii="Times New Roman" w:hAnsi="Times New Roman" w:cs="Times New Roman"/>
          <w:sz w:val="24"/>
          <w:szCs w:val="24"/>
        </w:rPr>
        <w:t>E</w:t>
      </w:r>
      <w:r w:rsidR="0027136E">
        <w:rPr>
          <w:rFonts w:ascii="Times New Roman" w:hAnsi="Times New Roman" w:cs="Times New Roman"/>
          <w:sz w:val="24"/>
          <w:szCs w:val="24"/>
        </w:rPr>
        <w:t>ELNÕU</w:t>
      </w:r>
      <w:commentRangeEnd w:id="0"/>
      <w:r w:rsidR="00C82E8D">
        <w:rPr>
          <w:rStyle w:val="Kommentaariviide"/>
        </w:rPr>
        <w:commentReference w:id="0"/>
      </w:r>
    </w:p>
    <w:p w14:paraId="24D62830" w14:textId="2ABDBF51" w:rsidR="00B62B97" w:rsidRPr="00B62B97" w:rsidRDefault="00BC20BE" w:rsidP="00B62B97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B62B97" w:rsidRPr="00B62B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="00B62B97" w:rsidRPr="00B62B9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49337D8C" w14:textId="77777777" w:rsidR="00B62B97" w:rsidRDefault="00B62B97" w:rsidP="00EA47AB">
      <w:pPr>
        <w:pStyle w:val="Vahedet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30B295" w14:textId="7878B137" w:rsidR="00AF4B01" w:rsidRPr="00EA47AB" w:rsidRDefault="00AF4B01" w:rsidP="00EA47AB">
      <w:pPr>
        <w:pStyle w:val="Vahedet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A47AB">
        <w:rPr>
          <w:rFonts w:ascii="Times New Roman" w:hAnsi="Times New Roman" w:cs="Times New Roman"/>
          <w:b/>
          <w:bCs/>
          <w:sz w:val="32"/>
          <w:szCs w:val="32"/>
        </w:rPr>
        <w:t xml:space="preserve">Spordiseaduse </w:t>
      </w:r>
      <w:r w:rsidR="00EA47AB" w:rsidRPr="00EA47AB">
        <w:rPr>
          <w:rFonts w:ascii="Times New Roman" w:hAnsi="Times New Roman" w:cs="Times New Roman"/>
          <w:b/>
          <w:bCs/>
          <w:sz w:val="32"/>
          <w:szCs w:val="32"/>
        </w:rPr>
        <w:t xml:space="preserve">ja tulumaksuseaduse </w:t>
      </w:r>
      <w:r w:rsidRPr="00EA47AB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21353E41" w14:textId="77777777" w:rsidR="00AF4B01" w:rsidRPr="00EA47AB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2A1F8D1" w14:textId="77777777" w:rsidR="00AF4B01" w:rsidRPr="00EA47AB" w:rsidRDefault="00AF4B01" w:rsidP="00EA47AB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>§ 1.  Spordiseaduse muutmine</w:t>
      </w:r>
    </w:p>
    <w:p w14:paraId="6BD43E38" w14:textId="77777777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AD31C0D" w14:textId="4EFD7091" w:rsidR="00AF4B01" w:rsidRPr="00EA47AB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A47AB">
        <w:rPr>
          <w:rFonts w:ascii="Times New Roman" w:hAnsi="Times New Roman" w:cs="Times New Roman"/>
          <w:sz w:val="24"/>
          <w:szCs w:val="24"/>
        </w:rPr>
        <w:t>Spordiseaduses tehakse järgmised muudatused:</w:t>
      </w:r>
    </w:p>
    <w:p w14:paraId="3FE80C6B" w14:textId="77777777" w:rsidR="00AF4B01" w:rsidRPr="00EA47AB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4313BB7" w14:textId="5A3AAE37" w:rsidR="00AF4B01" w:rsidRPr="008E0132" w:rsidRDefault="00EA47AB" w:rsidP="0082155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E013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E0132">
        <w:rPr>
          <w:rFonts w:ascii="Times New Roman" w:hAnsi="Times New Roman" w:cs="Times New Roman"/>
          <w:sz w:val="24"/>
          <w:szCs w:val="24"/>
        </w:rPr>
        <w:t xml:space="preserve"> </w:t>
      </w:r>
      <w:r w:rsidR="00AF4B01" w:rsidRPr="008E0132">
        <w:rPr>
          <w:rFonts w:ascii="Times New Roman" w:hAnsi="Times New Roman" w:cs="Times New Roman"/>
          <w:sz w:val="24"/>
          <w:szCs w:val="24"/>
        </w:rPr>
        <w:t xml:space="preserve">paragrahvi 1 </w:t>
      </w:r>
      <w:r w:rsidR="00821551" w:rsidRPr="008E0132">
        <w:rPr>
          <w:rFonts w:ascii="Times New Roman" w:hAnsi="Times New Roman" w:cs="Times New Roman"/>
          <w:sz w:val="24"/>
          <w:szCs w:val="24"/>
        </w:rPr>
        <w:t>lõiget</w:t>
      </w:r>
      <w:r w:rsidR="00AF4B01" w:rsidRPr="008E0132">
        <w:rPr>
          <w:rFonts w:ascii="Times New Roman" w:hAnsi="Times New Roman" w:cs="Times New Roman"/>
          <w:sz w:val="24"/>
          <w:szCs w:val="24"/>
        </w:rPr>
        <w:t xml:space="preserve"> 1 </w:t>
      </w:r>
      <w:r w:rsidR="00BD0A76" w:rsidRPr="008E0132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821551" w:rsidRPr="008E0132">
        <w:rPr>
          <w:rFonts w:ascii="Times New Roman" w:hAnsi="Times New Roman" w:cs="Times New Roman"/>
          <w:sz w:val="24"/>
          <w:szCs w:val="24"/>
        </w:rPr>
        <w:t xml:space="preserve">pärast </w:t>
      </w:r>
      <w:r w:rsidRPr="008E0132">
        <w:rPr>
          <w:rFonts w:ascii="Times New Roman" w:hAnsi="Times New Roman" w:cs="Times New Roman"/>
          <w:sz w:val="24"/>
          <w:szCs w:val="24"/>
        </w:rPr>
        <w:t>sõna „dopinguvastaste</w:t>
      </w:r>
      <w:r w:rsidR="00AF391E" w:rsidRPr="008E0132">
        <w:rPr>
          <w:rFonts w:ascii="Times New Roman" w:hAnsi="Times New Roman" w:cs="Times New Roman"/>
          <w:sz w:val="24"/>
          <w:szCs w:val="24"/>
        </w:rPr>
        <w:t>“</w:t>
      </w:r>
      <w:r w:rsidRPr="008E0132">
        <w:rPr>
          <w:rFonts w:ascii="Times New Roman" w:hAnsi="Times New Roman" w:cs="Times New Roman"/>
          <w:sz w:val="24"/>
          <w:szCs w:val="24"/>
        </w:rPr>
        <w:t xml:space="preserve"> sõna</w:t>
      </w:r>
      <w:r w:rsidR="00BD0A76" w:rsidRPr="008E0132">
        <w:rPr>
          <w:rFonts w:ascii="Times New Roman" w:hAnsi="Times New Roman" w:cs="Times New Roman"/>
          <w:sz w:val="24"/>
          <w:szCs w:val="24"/>
        </w:rPr>
        <w:t>de</w:t>
      </w:r>
      <w:r w:rsidRPr="008E0132">
        <w:rPr>
          <w:rFonts w:ascii="Times New Roman" w:hAnsi="Times New Roman" w:cs="Times New Roman"/>
          <w:sz w:val="24"/>
          <w:szCs w:val="24"/>
        </w:rPr>
        <w:t>ga „</w:t>
      </w:r>
      <w:r w:rsidR="00BD0A76" w:rsidRPr="008E0132">
        <w:rPr>
          <w:rFonts w:ascii="Times New Roman" w:hAnsi="Times New Roman" w:cs="Times New Roman"/>
          <w:sz w:val="24"/>
          <w:szCs w:val="24"/>
        </w:rPr>
        <w:t xml:space="preserve">ja </w:t>
      </w:r>
      <w:r w:rsidRPr="008E0132">
        <w:rPr>
          <w:rFonts w:ascii="Times New Roman" w:hAnsi="Times New Roman" w:cs="Times New Roman"/>
          <w:sz w:val="24"/>
          <w:szCs w:val="24"/>
        </w:rPr>
        <w:t>spordieetika</w:t>
      </w:r>
      <w:r w:rsidR="00AF391E" w:rsidRPr="008E0132">
        <w:rPr>
          <w:rFonts w:ascii="Times New Roman" w:hAnsi="Times New Roman" w:cs="Times New Roman"/>
          <w:sz w:val="24"/>
          <w:szCs w:val="24"/>
        </w:rPr>
        <w:t>“</w:t>
      </w:r>
      <w:r w:rsidRPr="008E0132">
        <w:rPr>
          <w:rFonts w:ascii="Times New Roman" w:hAnsi="Times New Roman" w:cs="Times New Roman"/>
          <w:sz w:val="24"/>
          <w:szCs w:val="24"/>
        </w:rPr>
        <w:t>;</w:t>
      </w:r>
    </w:p>
    <w:p w14:paraId="03C98500" w14:textId="5C0D8BAD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EB45CC5" w14:textId="5B296840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471FF6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</w:t>
      </w:r>
      <w:r w:rsidR="00471FF6">
        <w:rPr>
          <w:rFonts w:ascii="Times New Roman" w:hAnsi="Times New Roman" w:cs="Times New Roman"/>
          <w:sz w:val="24"/>
          <w:szCs w:val="24"/>
        </w:rPr>
        <w:t>ragrahvi 4 täiendatakse punktiga 6</w:t>
      </w:r>
      <w:r w:rsidR="007452FD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471FF6">
        <w:rPr>
          <w:rFonts w:ascii="Times New Roman" w:hAnsi="Times New Roman" w:cs="Times New Roman"/>
          <w:sz w:val="24"/>
          <w:szCs w:val="24"/>
        </w:rPr>
        <w:t>:</w:t>
      </w:r>
    </w:p>
    <w:p w14:paraId="67FD6962" w14:textId="7FC0BD46" w:rsidR="00471FF6" w:rsidRDefault="00471FF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C18C800" w14:textId="15FC11D9" w:rsidR="001E0BD1" w:rsidRPr="00E76E7D" w:rsidRDefault="00471FF6" w:rsidP="001E0BD1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„6</w:t>
      </w:r>
      <w:bookmarkStart w:id="1" w:name="_Hlk145406759"/>
      <w:r w:rsidRPr="00E76E7D">
        <w:rPr>
          <w:rFonts w:ascii="Times New Roman" w:hAnsi="Times New Roman" w:cs="Times New Roman"/>
          <w:sz w:val="24"/>
          <w:szCs w:val="24"/>
        </w:rPr>
        <w:t xml:space="preserve">) </w:t>
      </w:r>
      <w:r w:rsidR="001E0BD1" w:rsidRPr="00E76E7D">
        <w:rPr>
          <w:rFonts w:ascii="Times New Roman" w:hAnsi="Times New Roman" w:cs="Times New Roman"/>
          <w:sz w:val="24"/>
          <w:szCs w:val="24"/>
        </w:rPr>
        <w:t xml:space="preserve">rahvuslik paralümpiakomitee </w:t>
      </w:r>
      <w:r w:rsidR="00B62441" w:rsidRPr="00E76E7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bookmarkEnd w:id="1"/>
      <w:r w:rsidR="00E76E7D" w:rsidRPr="00E76E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Eesti puudega inimeste spordi- ja liikumisharrastusega tegelevaid </w:t>
      </w:r>
      <w:r w:rsidR="0061711C" w:rsidRPr="00E76E7D">
        <w:rPr>
          <w:rFonts w:ascii="Times New Roman" w:hAnsi="Times New Roman" w:cs="Times New Roman"/>
          <w:sz w:val="24"/>
          <w:szCs w:val="24"/>
        </w:rPr>
        <w:t>spordi</w:t>
      </w:r>
      <w:r w:rsidR="00261ECB" w:rsidRPr="00E76E7D">
        <w:rPr>
          <w:rFonts w:ascii="Times New Roman" w:hAnsi="Times New Roman" w:cs="Times New Roman"/>
          <w:sz w:val="24"/>
          <w:szCs w:val="24"/>
        </w:rPr>
        <w:t>klubisid</w:t>
      </w:r>
      <w:r w:rsidR="00E76E7D" w:rsidRPr="00E76E7D">
        <w:rPr>
          <w:rFonts w:ascii="Times New Roman" w:hAnsi="Times New Roman" w:cs="Times New Roman"/>
          <w:sz w:val="24"/>
          <w:szCs w:val="24"/>
        </w:rPr>
        <w:t>, spordiühinguid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 ja </w:t>
      </w:r>
      <w:r w:rsidR="00E76E7D" w:rsidRPr="00E76E7D">
        <w:rPr>
          <w:rFonts w:ascii="Times New Roman" w:hAnsi="Times New Roman" w:cs="Times New Roman"/>
          <w:sz w:val="24"/>
          <w:szCs w:val="24"/>
        </w:rPr>
        <w:t>spordiala</w:t>
      </w:r>
      <w:r w:rsidR="00261ECB" w:rsidRPr="00E76E7D">
        <w:rPr>
          <w:rFonts w:ascii="Times New Roman" w:hAnsi="Times New Roman" w:cs="Times New Roman"/>
          <w:sz w:val="24"/>
          <w:szCs w:val="24"/>
        </w:rPr>
        <w:t>liite ühendav organisa</w:t>
      </w:r>
      <w:r w:rsidR="00AC2DFA" w:rsidRPr="00E76E7D">
        <w:rPr>
          <w:rFonts w:ascii="Times New Roman" w:hAnsi="Times New Roman" w:cs="Times New Roman"/>
          <w:sz w:val="24"/>
          <w:szCs w:val="24"/>
        </w:rPr>
        <w:t>t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sioon ning </w:t>
      </w:r>
      <w:r w:rsidR="00261ECB" w:rsidRPr="00E76E7D">
        <w:rPr>
          <w:rFonts w:ascii="Times New Roman" w:hAnsi="Times New Roman" w:cs="Times New Roman"/>
          <w:sz w:val="24"/>
          <w:szCs w:val="24"/>
          <w:lang w:eastAsia="et-EE"/>
        </w:rPr>
        <w:t>paraolümpialiikumise ainuesindaja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 Eestis</w:t>
      </w:r>
      <w:r w:rsidR="00E76E7D" w:rsidRPr="00E76E7D">
        <w:rPr>
          <w:rFonts w:ascii="Times New Roman" w:hAnsi="Times New Roman" w:cs="Times New Roman"/>
          <w:sz w:val="24"/>
          <w:szCs w:val="24"/>
        </w:rPr>
        <w:t>.</w:t>
      </w:r>
      <w:r w:rsidR="00902803">
        <w:rPr>
          <w:rFonts w:ascii="Times New Roman" w:hAnsi="Times New Roman" w:cs="Times New Roman"/>
          <w:sz w:val="24"/>
          <w:szCs w:val="24"/>
        </w:rPr>
        <w:t>“;</w:t>
      </w:r>
    </w:p>
    <w:p w14:paraId="20C65AB8" w14:textId="0844DDAC" w:rsidR="00471FF6" w:rsidRDefault="00471FF6" w:rsidP="00471FF6">
      <w:pPr>
        <w:rPr>
          <w:rFonts w:ascii="Times New Roman" w:hAnsi="Times New Roman" w:cs="Times New Roman"/>
          <w:sz w:val="24"/>
          <w:szCs w:val="24"/>
        </w:rPr>
      </w:pPr>
    </w:p>
    <w:p w14:paraId="46FF3FEF" w14:textId="06190DB2" w:rsidR="00471FF6" w:rsidRPr="00471FF6" w:rsidRDefault="00471FF6" w:rsidP="00471FF6">
      <w:pPr>
        <w:rPr>
          <w:rFonts w:ascii="Times New Roman" w:hAnsi="Times New Roman" w:cs="Times New Roman"/>
          <w:sz w:val="24"/>
          <w:szCs w:val="24"/>
        </w:rPr>
      </w:pPr>
      <w:r w:rsidRPr="00471FF6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471FF6">
        <w:rPr>
          <w:rFonts w:ascii="Times New Roman" w:hAnsi="Times New Roman" w:cs="Times New Roman"/>
          <w:sz w:val="24"/>
          <w:szCs w:val="24"/>
        </w:rPr>
        <w:t xml:space="preserve"> paragrahvi 6</w:t>
      </w:r>
      <w:r w:rsidRPr="00471FF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1FF6">
        <w:rPr>
          <w:rFonts w:ascii="Times New Roman" w:hAnsi="Times New Roman" w:cs="Times New Roman"/>
          <w:sz w:val="24"/>
          <w:szCs w:val="24"/>
        </w:rPr>
        <w:t xml:space="preserve"> lõiget 6 täiendatakse punktiga 6 järgmises sõnastuses:</w:t>
      </w:r>
    </w:p>
    <w:p w14:paraId="0A2F0E34" w14:textId="4A409EA2" w:rsidR="00471FF6" w:rsidRPr="00471FF6" w:rsidRDefault="00471FF6" w:rsidP="00471FF6">
      <w:pPr>
        <w:rPr>
          <w:rFonts w:ascii="Times New Roman" w:hAnsi="Times New Roman" w:cs="Times New Roman"/>
          <w:sz w:val="24"/>
          <w:szCs w:val="24"/>
        </w:rPr>
      </w:pPr>
    </w:p>
    <w:p w14:paraId="3C448185" w14:textId="620C9211" w:rsidR="00471FF6" w:rsidRPr="00E31335" w:rsidRDefault="00471FF6" w:rsidP="00471FF6">
      <w:pPr>
        <w:rPr>
          <w:rFonts w:ascii="Times New Roman" w:eastAsia="Calibri" w:hAnsi="Times New Roman" w:cs="Times New Roman"/>
          <w:color w:val="202020"/>
          <w:sz w:val="24"/>
          <w:szCs w:val="24"/>
        </w:rPr>
      </w:pPr>
      <w:r w:rsidRPr="00E31335">
        <w:rPr>
          <w:rFonts w:ascii="Times New Roman" w:hAnsi="Times New Roman" w:cs="Times New Roman"/>
          <w:sz w:val="24"/>
          <w:szCs w:val="24"/>
        </w:rPr>
        <w:t xml:space="preserve">„6) 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spordiobjekti kohta lisatava foto autori ja li</w:t>
      </w:r>
      <w:r w:rsidR="00E31335">
        <w:rPr>
          <w:rFonts w:ascii="Times New Roman" w:eastAsia="Calibri" w:hAnsi="Times New Roman" w:cs="Times New Roman"/>
          <w:color w:val="202020"/>
          <w:sz w:val="24"/>
          <w:szCs w:val="24"/>
        </w:rPr>
        <w:t>ts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entsiandja andmed.</w:t>
      </w:r>
      <w:r w:rsidR="0061674B">
        <w:rPr>
          <w:rFonts w:ascii="Times New Roman" w:eastAsia="Calibri" w:hAnsi="Times New Roman" w:cs="Times New Roman"/>
          <w:color w:val="202020"/>
          <w:sz w:val="24"/>
          <w:szCs w:val="24"/>
        </w:rPr>
        <w:t>“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;</w:t>
      </w:r>
    </w:p>
    <w:p w14:paraId="5A25C81A" w14:textId="767A7AC3" w:rsidR="00471FF6" w:rsidRDefault="00471FF6" w:rsidP="00471FF6">
      <w:pPr>
        <w:rPr>
          <w:rFonts w:ascii="Calibri" w:eastAsia="Calibri" w:hAnsi="Calibri" w:cs="Calibri"/>
          <w:color w:val="202020"/>
          <w:lang w:val="fi"/>
        </w:rPr>
      </w:pPr>
    </w:p>
    <w:p w14:paraId="202A1D1E" w14:textId="55CCBBB8" w:rsidR="00471FF6" w:rsidRDefault="00FF4AEA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F4AE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71FF6" w:rsidRPr="00FF4AE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71FF6">
        <w:rPr>
          <w:rFonts w:ascii="Times New Roman" w:hAnsi="Times New Roman" w:cs="Times New Roman"/>
          <w:sz w:val="24"/>
          <w:szCs w:val="24"/>
        </w:rPr>
        <w:t xml:space="preserve"> paragrahvi 9 </w:t>
      </w:r>
      <w:r>
        <w:rPr>
          <w:rFonts w:ascii="Times New Roman" w:hAnsi="Times New Roman" w:cs="Times New Roman"/>
          <w:sz w:val="24"/>
          <w:szCs w:val="24"/>
        </w:rPr>
        <w:t>tekst muudetakse ja sõnastatakse</w:t>
      </w:r>
      <w:r w:rsidR="007452FD">
        <w:rPr>
          <w:rFonts w:ascii="Times New Roman" w:hAnsi="Times New Roman" w:cs="Times New Roman"/>
          <w:sz w:val="24"/>
          <w:szCs w:val="24"/>
        </w:rPr>
        <w:t xml:space="preserve"> järgmiselt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5B518A" w14:textId="3C34ADDB" w:rsidR="00471FF6" w:rsidRPr="00E76E7D" w:rsidRDefault="00471FF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BFE6DFE" w14:textId="60B5058F" w:rsidR="00FF4AEA" w:rsidRPr="00E76E7D" w:rsidRDefault="004043EC" w:rsidP="00762B0C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„</w:t>
      </w:r>
      <w:r w:rsidR="00FF4AEA" w:rsidRPr="00E76E7D">
        <w:rPr>
          <w:rFonts w:ascii="Times New Roman" w:hAnsi="Times New Roman" w:cs="Times New Roman"/>
          <w:sz w:val="24"/>
          <w:szCs w:val="24"/>
        </w:rPr>
        <w:t>(1) Sporditoetust makstakse spordiorganisatsioonile, kes on kantud spordi andmekogusse ja kes on enda kohta eelmisel kalendriaastal spordi andmekogusse kantud andmed vastutava töötleja määratud tähtpäevaks ajakohastanud</w:t>
      </w:r>
      <w:r w:rsidR="00AF391E">
        <w:rPr>
          <w:rFonts w:ascii="Times New Roman" w:hAnsi="Times New Roman" w:cs="Times New Roman"/>
          <w:sz w:val="24"/>
          <w:szCs w:val="24"/>
        </w:rPr>
        <w:t>,</w:t>
      </w:r>
      <w:r w:rsidR="00204E27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="00A15A1C" w:rsidRPr="00E76E7D">
        <w:rPr>
          <w:rFonts w:ascii="Times New Roman" w:hAnsi="Times New Roman" w:cs="Times New Roman"/>
          <w:sz w:val="24"/>
          <w:szCs w:val="24"/>
        </w:rPr>
        <w:t>ning</w:t>
      </w:r>
      <w:r w:rsidR="00204E27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spordivaldkonnas tegutsevale </w:t>
      </w:r>
      <w:r w:rsidR="009F3DCF" w:rsidRPr="00E76E7D">
        <w:rPr>
          <w:rFonts w:ascii="Times New Roman" w:hAnsi="Times New Roman" w:cs="Times New Roman"/>
          <w:sz w:val="24"/>
          <w:szCs w:val="24"/>
        </w:rPr>
        <w:t>juriidilisele isikule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, kes </w:t>
      </w:r>
      <w:r w:rsidR="00942C43" w:rsidRPr="00E76E7D">
        <w:rPr>
          <w:rFonts w:ascii="Times New Roman" w:hAnsi="Times New Roman" w:cs="Times New Roman"/>
          <w:sz w:val="24"/>
          <w:szCs w:val="24"/>
        </w:rPr>
        <w:t xml:space="preserve">aitab kaasa 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riigi strateegiliste </w:t>
      </w:r>
      <w:r w:rsidR="003E2A05">
        <w:rPr>
          <w:rFonts w:ascii="Times New Roman" w:hAnsi="Times New Roman" w:cs="Times New Roman"/>
          <w:sz w:val="24"/>
          <w:szCs w:val="24"/>
        </w:rPr>
        <w:t xml:space="preserve">eesmärkide saavutamisele </w:t>
      </w:r>
      <w:r w:rsidR="00762B0C" w:rsidRPr="00E76E7D">
        <w:rPr>
          <w:rFonts w:ascii="Times New Roman" w:hAnsi="Times New Roman" w:cs="Times New Roman"/>
          <w:sz w:val="24"/>
          <w:szCs w:val="24"/>
        </w:rPr>
        <w:t>spordi</w:t>
      </w:r>
      <w:r w:rsidR="00942C43" w:rsidRPr="00E76E7D">
        <w:rPr>
          <w:rFonts w:ascii="Times New Roman" w:hAnsi="Times New Roman" w:cs="Times New Roman"/>
          <w:sz w:val="24"/>
          <w:szCs w:val="24"/>
        </w:rPr>
        <w:t>valdkonna</w:t>
      </w:r>
      <w:r w:rsidR="003E2A05">
        <w:rPr>
          <w:rFonts w:ascii="Times New Roman" w:hAnsi="Times New Roman" w:cs="Times New Roman"/>
          <w:sz w:val="24"/>
          <w:szCs w:val="24"/>
        </w:rPr>
        <w:t>s.</w:t>
      </w:r>
      <w:r w:rsidR="00942C43" w:rsidRPr="00E76E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8D735" w14:textId="77777777" w:rsidR="00762B0C" w:rsidRPr="00E76E7D" w:rsidRDefault="00762B0C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3B119B2" w14:textId="0896DC11" w:rsidR="00FF4AEA" w:rsidRPr="00E76E7D" w:rsidRDefault="00FF4AEA" w:rsidP="00FF4A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 xml:space="preserve">(2) </w:t>
      </w:r>
      <w:r w:rsidRPr="00E76E7D">
        <w:rPr>
          <w:rFonts w:ascii="Times New Roman" w:eastAsia="Calibri" w:hAnsi="Times New Roman" w:cs="Times New Roman"/>
          <w:sz w:val="24"/>
          <w:szCs w:val="24"/>
        </w:rPr>
        <w:t xml:space="preserve">Sportlasele ja tema treenerile võib määrata preemia rahvusvahelisel tiitlivõistlusel medali </w:t>
      </w:r>
      <w:r w:rsidR="00E31335" w:rsidRPr="00E76E7D">
        <w:rPr>
          <w:rFonts w:ascii="Times New Roman" w:eastAsia="Calibri" w:hAnsi="Times New Roman" w:cs="Times New Roman"/>
          <w:sz w:val="24"/>
          <w:szCs w:val="24"/>
        </w:rPr>
        <w:t xml:space="preserve">võitmise </w:t>
      </w:r>
      <w:r w:rsidRPr="00E76E7D">
        <w:rPr>
          <w:rFonts w:ascii="Times New Roman" w:eastAsia="Calibri" w:hAnsi="Times New Roman" w:cs="Times New Roman"/>
          <w:sz w:val="24"/>
          <w:szCs w:val="24"/>
        </w:rPr>
        <w:t>eest.</w:t>
      </w:r>
    </w:p>
    <w:p w14:paraId="5DAA6C18" w14:textId="6E01C3C3" w:rsidR="00FF4AEA" w:rsidRPr="00E76E7D" w:rsidRDefault="00FF4AEA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180A1BA" w14:textId="2660823C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  <w:r w:rsidRPr="00BC20BE">
        <w:rPr>
          <w:rFonts w:ascii="Times New Roman" w:hAnsi="Times New Roman" w:cs="Times New Roman"/>
          <w:sz w:val="24"/>
          <w:szCs w:val="24"/>
        </w:rPr>
        <w:t>(3) Sporditoetuse määramise spordiorganisatsioonile</w:t>
      </w:r>
      <w:r w:rsidR="00006081" w:rsidRPr="00BC20BE">
        <w:rPr>
          <w:rFonts w:ascii="Times New Roman" w:hAnsi="Times New Roman" w:cs="Times New Roman"/>
          <w:sz w:val="24"/>
          <w:szCs w:val="24"/>
        </w:rPr>
        <w:t xml:space="preserve"> ja</w:t>
      </w:r>
      <w:r w:rsidR="00762B0C" w:rsidRPr="00BC20BE">
        <w:rPr>
          <w:rFonts w:ascii="Times New Roman" w:hAnsi="Times New Roman" w:cs="Times New Roman"/>
          <w:sz w:val="24"/>
          <w:szCs w:val="24"/>
        </w:rPr>
        <w:t xml:space="preserve"> spordivaldkonnas tegutsevale </w:t>
      </w:r>
      <w:r w:rsidR="009F3DCF" w:rsidRPr="00BC20BE">
        <w:rPr>
          <w:rFonts w:ascii="Times New Roman" w:hAnsi="Times New Roman" w:cs="Times New Roman"/>
          <w:sz w:val="24"/>
          <w:szCs w:val="24"/>
        </w:rPr>
        <w:t>juriidilisele isikule</w:t>
      </w:r>
      <w:r w:rsidR="00762B0C" w:rsidRPr="00BC20BE">
        <w:rPr>
          <w:rFonts w:ascii="Times New Roman" w:hAnsi="Times New Roman" w:cs="Times New Roman"/>
          <w:sz w:val="24"/>
          <w:szCs w:val="24"/>
        </w:rPr>
        <w:t xml:space="preserve">, kes </w:t>
      </w:r>
      <w:r w:rsidR="00942C43" w:rsidRPr="00BC20BE">
        <w:rPr>
          <w:rFonts w:ascii="Times New Roman" w:hAnsi="Times New Roman" w:cs="Times New Roman"/>
          <w:sz w:val="24"/>
          <w:szCs w:val="24"/>
        </w:rPr>
        <w:t xml:space="preserve">aitab kaasa </w:t>
      </w:r>
      <w:r w:rsidR="00762B0C" w:rsidRPr="00BC20BE">
        <w:rPr>
          <w:rFonts w:ascii="Times New Roman" w:hAnsi="Times New Roman" w:cs="Times New Roman"/>
          <w:sz w:val="24"/>
          <w:szCs w:val="24"/>
        </w:rPr>
        <w:t xml:space="preserve">riigi strateegiliste </w:t>
      </w:r>
      <w:r w:rsidR="003E2A05" w:rsidRPr="00BC20BE">
        <w:rPr>
          <w:rFonts w:ascii="Times New Roman" w:hAnsi="Times New Roman" w:cs="Times New Roman"/>
          <w:sz w:val="24"/>
          <w:szCs w:val="24"/>
        </w:rPr>
        <w:t xml:space="preserve">eesmärkide saavutamisele </w:t>
      </w:r>
      <w:r w:rsidR="00762B0C" w:rsidRPr="00BC20BE">
        <w:rPr>
          <w:rFonts w:ascii="Times New Roman" w:hAnsi="Times New Roman" w:cs="Times New Roman"/>
          <w:sz w:val="24"/>
          <w:szCs w:val="24"/>
        </w:rPr>
        <w:t>spordi</w:t>
      </w:r>
      <w:r w:rsidR="00942C43" w:rsidRPr="00BC20BE">
        <w:rPr>
          <w:rFonts w:ascii="Times New Roman" w:hAnsi="Times New Roman" w:cs="Times New Roman"/>
          <w:sz w:val="24"/>
          <w:szCs w:val="24"/>
        </w:rPr>
        <w:t>valdkonna</w:t>
      </w:r>
      <w:r w:rsidR="003E2A05" w:rsidRPr="00BC20BE">
        <w:rPr>
          <w:rFonts w:ascii="Times New Roman" w:hAnsi="Times New Roman" w:cs="Times New Roman"/>
          <w:sz w:val="24"/>
          <w:szCs w:val="24"/>
        </w:rPr>
        <w:t>s</w:t>
      </w:r>
      <w:r w:rsidR="00BC20BE" w:rsidRPr="00BC20BE">
        <w:rPr>
          <w:rFonts w:ascii="Times New Roman" w:hAnsi="Times New Roman" w:cs="Times New Roman"/>
          <w:sz w:val="24"/>
          <w:szCs w:val="24"/>
        </w:rPr>
        <w:t xml:space="preserve"> </w:t>
      </w:r>
      <w:r w:rsidR="00006081" w:rsidRPr="00BC20BE">
        <w:rPr>
          <w:rFonts w:ascii="Times New Roman" w:hAnsi="Times New Roman" w:cs="Times New Roman"/>
          <w:sz w:val="24"/>
          <w:szCs w:val="24"/>
        </w:rPr>
        <w:t>ning</w:t>
      </w:r>
      <w:r w:rsidRPr="00BC20BE">
        <w:rPr>
          <w:rFonts w:ascii="Times New Roman" w:hAnsi="Times New Roman" w:cs="Times New Roman"/>
          <w:sz w:val="24"/>
          <w:szCs w:val="24"/>
        </w:rPr>
        <w:t xml:space="preserve"> preemia määramise </w:t>
      </w:r>
      <w:r w:rsidR="00006081" w:rsidRPr="00BC20BE">
        <w:rPr>
          <w:rFonts w:ascii="Times New Roman" w:eastAsia="Calibri" w:hAnsi="Times New Roman" w:cs="Times New Roman"/>
          <w:sz w:val="24"/>
          <w:szCs w:val="24"/>
        </w:rPr>
        <w:t>rahvusvahelisel</w:t>
      </w:r>
      <w:r w:rsidR="00006081" w:rsidRPr="00BC20BE">
        <w:rPr>
          <w:rFonts w:ascii="Times New Roman" w:hAnsi="Times New Roman" w:cs="Times New Roman"/>
          <w:sz w:val="24"/>
          <w:szCs w:val="24"/>
        </w:rPr>
        <w:t xml:space="preserve"> </w:t>
      </w:r>
      <w:r w:rsidRPr="00BC20BE">
        <w:rPr>
          <w:rFonts w:ascii="Times New Roman" w:hAnsi="Times New Roman" w:cs="Times New Roman"/>
          <w:sz w:val="24"/>
          <w:szCs w:val="24"/>
        </w:rPr>
        <w:t>tiitlivõistlusel medali võitnud sportlasele ja tema treenerile otsustab valdkonna eest vastutav minister.</w:t>
      </w:r>
    </w:p>
    <w:p w14:paraId="3CE4F618" w14:textId="77777777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</w:p>
    <w:p w14:paraId="0836566A" w14:textId="7B976013" w:rsidR="00FF4AEA" w:rsidRPr="00E76E7D" w:rsidRDefault="00FF4AEA" w:rsidP="00FF4AEA">
      <w:pPr>
        <w:rPr>
          <w:rFonts w:ascii="Times New Roman" w:eastAsia="Calibri" w:hAnsi="Times New Roman" w:cs="Times New Roman"/>
          <w:sz w:val="24"/>
          <w:szCs w:val="24"/>
          <w:lang w:val="fi"/>
        </w:rPr>
      </w:pPr>
      <w:r w:rsidRPr="00E76E7D">
        <w:rPr>
          <w:rFonts w:ascii="Times New Roman" w:hAnsi="Times New Roman" w:cs="Times New Roman"/>
          <w:sz w:val="24"/>
          <w:szCs w:val="24"/>
        </w:rPr>
        <w:t xml:space="preserve">(4) Valdkonna eest vastutav minister võib halduslepingu alusel volitada rahvuslikku olümpiakomiteed määrama sporditoetust spordialaliidule või preemiat </w:t>
      </w:r>
      <w:r w:rsidR="00006081" w:rsidRPr="00E76E7D">
        <w:rPr>
          <w:rFonts w:ascii="Times New Roman" w:eastAsia="Calibri" w:hAnsi="Times New Roman" w:cs="Times New Roman"/>
          <w:sz w:val="24"/>
          <w:szCs w:val="24"/>
        </w:rPr>
        <w:t>rahvusvahelisel</w:t>
      </w:r>
      <w:r w:rsidR="00006081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Pr="00E76E7D">
        <w:rPr>
          <w:rFonts w:ascii="Times New Roman" w:hAnsi="Times New Roman" w:cs="Times New Roman"/>
          <w:sz w:val="24"/>
          <w:szCs w:val="24"/>
        </w:rPr>
        <w:t>tiitlivõistlusel medali võitnud sportlasele ja tema treenerile. Halduslepingu sõlmimisel te</w:t>
      </w:r>
      <w:r w:rsidR="0061674B">
        <w:rPr>
          <w:rFonts w:ascii="Times New Roman" w:hAnsi="Times New Roman" w:cs="Times New Roman"/>
          <w:sz w:val="24"/>
          <w:szCs w:val="24"/>
        </w:rPr>
        <w:t>eb</w:t>
      </w:r>
      <w:r w:rsidRPr="00E76E7D">
        <w:rPr>
          <w:rFonts w:ascii="Times New Roman" w:hAnsi="Times New Roman" w:cs="Times New Roman"/>
          <w:sz w:val="24"/>
          <w:szCs w:val="24"/>
        </w:rPr>
        <w:t xml:space="preserve"> halduslepingu täitmise üle haldusjärelevalvet Kultuuriministeerium.</w:t>
      </w:r>
      <w:r w:rsidRPr="00E76E7D">
        <w:rPr>
          <w:rFonts w:ascii="Times New Roman" w:eastAsia="Calibri" w:hAnsi="Times New Roman" w:cs="Times New Roman"/>
          <w:sz w:val="24"/>
          <w:szCs w:val="24"/>
          <w:lang w:val="fi"/>
        </w:rPr>
        <w:t xml:space="preserve"> </w:t>
      </w:r>
    </w:p>
    <w:p w14:paraId="36C1BCC7" w14:textId="279DE059" w:rsidR="00FF4AEA" w:rsidRPr="00E76E7D" w:rsidRDefault="00FF4AEA" w:rsidP="00FF4AEA"/>
    <w:p w14:paraId="574BA635" w14:textId="794DA073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(5) Kui käesoleva paragrahvi lõikes 4 nimetatud haldusleping lõpetatakse ühepoolselt või esineb muu põhjus, mis takistab haldusülesande täitjal nimetatud haldusülesande täitmist</w:t>
      </w:r>
      <w:r w:rsidR="0061674B" w:rsidRPr="0061674B">
        <w:rPr>
          <w:rFonts w:ascii="Times New Roman" w:hAnsi="Times New Roman" w:cs="Times New Roman"/>
          <w:sz w:val="24"/>
          <w:szCs w:val="24"/>
        </w:rPr>
        <w:t xml:space="preserve"> </w:t>
      </w:r>
      <w:r w:rsidR="0061674B" w:rsidRPr="00E76E7D">
        <w:rPr>
          <w:rFonts w:ascii="Times New Roman" w:hAnsi="Times New Roman" w:cs="Times New Roman"/>
          <w:sz w:val="24"/>
          <w:szCs w:val="24"/>
        </w:rPr>
        <w:t>jätkata</w:t>
      </w:r>
      <w:r w:rsidRPr="00E76E7D">
        <w:rPr>
          <w:rFonts w:ascii="Times New Roman" w:hAnsi="Times New Roman" w:cs="Times New Roman"/>
          <w:sz w:val="24"/>
          <w:szCs w:val="24"/>
        </w:rPr>
        <w:t>, korraldab haldusülesande edasise täitmise Kultuuriministeerium.</w:t>
      </w:r>
    </w:p>
    <w:p w14:paraId="4859E0DF" w14:textId="77777777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</w:p>
    <w:p w14:paraId="3B1496EA" w14:textId="2D519CCB" w:rsidR="00FF4AEA" w:rsidRPr="00E76E7D" w:rsidRDefault="00FF4AEA" w:rsidP="00FF4A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(6) Riigieelarvest Kultuuriministeeriumile spordi toetamiseks eraldatud vahenditest antavate sporditoetuste liigid</w:t>
      </w:r>
      <w:r w:rsidR="0061674B">
        <w:rPr>
          <w:rFonts w:ascii="Times New Roman" w:hAnsi="Times New Roman" w:cs="Times New Roman"/>
          <w:sz w:val="24"/>
          <w:szCs w:val="24"/>
        </w:rPr>
        <w:t>,</w:t>
      </w:r>
      <w:r w:rsidRPr="00E76E7D">
        <w:rPr>
          <w:rFonts w:ascii="Times New Roman" w:hAnsi="Times New Roman" w:cs="Times New Roman"/>
          <w:sz w:val="24"/>
          <w:szCs w:val="24"/>
        </w:rPr>
        <w:t xml:space="preserve"> sporditoetuse taotlemise, taotleja hindamise, sporditoetuse määramise ja määramisest keeldumise tingimused ja korra</w:t>
      </w:r>
      <w:r w:rsidR="0061674B">
        <w:rPr>
          <w:rFonts w:ascii="Times New Roman" w:hAnsi="Times New Roman" w:cs="Times New Roman"/>
          <w:sz w:val="24"/>
          <w:szCs w:val="24"/>
        </w:rPr>
        <w:t xml:space="preserve"> ning </w:t>
      </w:r>
      <w:r w:rsidRPr="00E76E7D">
        <w:rPr>
          <w:rFonts w:ascii="Times New Roman" w:eastAsia="Calibri" w:hAnsi="Times New Roman" w:cs="Times New Roman"/>
          <w:sz w:val="24"/>
          <w:szCs w:val="24"/>
        </w:rPr>
        <w:t xml:space="preserve">sportlasele ja tema treenerile rahvusvahelisel tiitlivõistlusel medali </w:t>
      </w:r>
      <w:r w:rsidR="00E31335" w:rsidRPr="00E76E7D">
        <w:rPr>
          <w:rFonts w:ascii="Times New Roman" w:eastAsia="Calibri" w:hAnsi="Times New Roman" w:cs="Times New Roman"/>
          <w:sz w:val="24"/>
          <w:szCs w:val="24"/>
        </w:rPr>
        <w:t xml:space="preserve">võitmise </w:t>
      </w:r>
      <w:r w:rsidRPr="00E76E7D">
        <w:rPr>
          <w:rFonts w:ascii="Times New Roman" w:eastAsia="Calibri" w:hAnsi="Times New Roman" w:cs="Times New Roman"/>
          <w:sz w:val="24"/>
          <w:szCs w:val="24"/>
        </w:rPr>
        <w:t xml:space="preserve">eest preemia määramise tingimused ja korra </w:t>
      </w:r>
      <w:r w:rsidRPr="00E76E7D">
        <w:rPr>
          <w:rFonts w:ascii="Times New Roman" w:hAnsi="Times New Roman" w:cs="Times New Roman"/>
          <w:sz w:val="24"/>
          <w:szCs w:val="24"/>
        </w:rPr>
        <w:t>kehtestab valdkonna eest vastutav minister määrusega.</w:t>
      </w:r>
      <w:r w:rsidR="0061674B">
        <w:rPr>
          <w:rFonts w:ascii="Times New Roman" w:hAnsi="Times New Roman" w:cs="Times New Roman"/>
          <w:sz w:val="24"/>
          <w:szCs w:val="24"/>
        </w:rPr>
        <w:t>“</w:t>
      </w:r>
      <w:r w:rsidRPr="00E76E7D">
        <w:rPr>
          <w:rFonts w:ascii="Times New Roman" w:eastAsia="Calibri" w:hAnsi="Times New Roman" w:cs="Times New Roman"/>
          <w:color w:val="202020"/>
          <w:sz w:val="24"/>
          <w:szCs w:val="24"/>
          <w:lang w:val="fi"/>
        </w:rPr>
        <w:t>;</w:t>
      </w:r>
    </w:p>
    <w:p w14:paraId="1640EF5C" w14:textId="7F46F755" w:rsidR="00FF4AEA" w:rsidRDefault="00FF4AEA" w:rsidP="00FF4AEA">
      <w:pPr>
        <w:pStyle w:val="Vahedeta"/>
      </w:pPr>
    </w:p>
    <w:p w14:paraId="608B748F" w14:textId="740718E2" w:rsidR="00FF4AEA" w:rsidRPr="00AD6F83" w:rsidRDefault="00FF4AEA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F83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AD6F83">
        <w:rPr>
          <w:rFonts w:ascii="Times New Roman" w:hAnsi="Times New Roman" w:cs="Times New Roman"/>
          <w:sz w:val="24"/>
          <w:szCs w:val="24"/>
        </w:rPr>
        <w:t xml:space="preserve"> </w:t>
      </w:r>
      <w:r w:rsidR="00AD6F83" w:rsidRPr="00AD6F83">
        <w:rPr>
          <w:rFonts w:ascii="Times New Roman" w:hAnsi="Times New Roman" w:cs="Times New Roman"/>
          <w:sz w:val="24"/>
          <w:szCs w:val="24"/>
        </w:rPr>
        <w:t>paragrahvi 9</w:t>
      </w:r>
      <w:r w:rsidR="00AD6F83" w:rsidRPr="00AD6F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D6F83" w:rsidRPr="00AD6F83">
        <w:rPr>
          <w:rFonts w:ascii="Times New Roman" w:hAnsi="Times New Roman" w:cs="Times New Roman"/>
          <w:sz w:val="24"/>
          <w:szCs w:val="24"/>
        </w:rPr>
        <w:t xml:space="preserve"> lõikes 1 asendatakse arv „20“ arvuga „45“;</w:t>
      </w:r>
    </w:p>
    <w:p w14:paraId="4F528691" w14:textId="2C015B3E" w:rsidR="00AD6F83" w:rsidRPr="00AD6F83" w:rsidRDefault="00AD6F8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00CB0BF" w14:textId="4CD23CB3" w:rsid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F83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AD6F83">
        <w:rPr>
          <w:rFonts w:ascii="Times New Roman" w:hAnsi="Times New Roman" w:cs="Times New Roman"/>
          <w:sz w:val="24"/>
          <w:szCs w:val="24"/>
        </w:rPr>
        <w:t xml:space="preserve"> paragrahvi 9</w:t>
      </w:r>
      <w:r w:rsidRPr="00AD6F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D6F83">
        <w:rPr>
          <w:rFonts w:ascii="Times New Roman" w:hAnsi="Times New Roman" w:cs="Times New Roman"/>
          <w:sz w:val="24"/>
          <w:szCs w:val="24"/>
        </w:rPr>
        <w:t xml:space="preserve"> lõikes 3 asendatakse arv „1040“ arvuga „2340“;</w:t>
      </w:r>
    </w:p>
    <w:p w14:paraId="386F745F" w14:textId="26D03615" w:rsid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CB787BE" w14:textId="61348383" w:rsid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F83">
        <w:rPr>
          <w:rFonts w:ascii="Times New Roman" w:hAnsi="Times New Roman" w:cs="Times New Roman"/>
          <w:b/>
          <w:bCs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paragrahvi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lõiget 3 täiendatakse pärast sõna „spordialaliidul“ sõnadega „</w:t>
      </w:r>
      <w:del w:id="2" w:author="Iivika Sale" w:date="2024-04-24T17:18:00Z">
        <w:r w:rsidDel="00F41C8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>
        <w:rPr>
          <w:rFonts w:ascii="Times New Roman" w:hAnsi="Times New Roman" w:cs="Times New Roman"/>
          <w:sz w:val="24"/>
          <w:szCs w:val="24"/>
        </w:rPr>
        <w:t>, rahvuslikul paralümpiakomiteel“;</w:t>
      </w:r>
    </w:p>
    <w:p w14:paraId="36A622C4" w14:textId="1E907B71" w:rsid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7DC6768" w14:textId="20AA2868" w:rsidR="00AD6F83" w:rsidRP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F83">
        <w:rPr>
          <w:rFonts w:ascii="Times New Roman" w:hAnsi="Times New Roman" w:cs="Times New Roman"/>
          <w:b/>
          <w:bCs/>
          <w:sz w:val="24"/>
          <w:szCs w:val="24"/>
        </w:rPr>
        <w:t xml:space="preserve">8) </w:t>
      </w:r>
      <w:r w:rsidRPr="00AD6F83">
        <w:rPr>
          <w:rFonts w:ascii="Times New Roman" w:hAnsi="Times New Roman" w:cs="Times New Roman"/>
          <w:sz w:val="24"/>
          <w:szCs w:val="24"/>
        </w:rPr>
        <w:t>paragrahv 11 muudetakse ja sõnastatakse järgmiselt:</w:t>
      </w:r>
    </w:p>
    <w:p w14:paraId="1C5B409F" w14:textId="53B4F6B5" w:rsidR="00AD6F83" w:rsidRDefault="00AD6F83" w:rsidP="00AD6F83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4C2E4" w14:textId="4C780EB7" w:rsidR="00AD6F83" w:rsidRPr="00D97CA8" w:rsidRDefault="00FA05EC" w:rsidP="00AD6F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>„</w:t>
      </w:r>
      <w:r w:rsidR="00AD6F83" w:rsidRPr="00D97CA8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="00902803" w:rsidRPr="00D97CA8">
        <w:rPr>
          <w:rFonts w:ascii="Times New Roman" w:hAnsi="Times New Roman" w:cs="Times New Roman"/>
          <w:b/>
          <w:bCs/>
          <w:sz w:val="24"/>
          <w:szCs w:val="24"/>
        </w:rPr>
        <w:t>Dopinguvastaste ja s</w:t>
      </w:r>
      <w:r w:rsidR="00AD6F83" w:rsidRPr="00D97CA8">
        <w:rPr>
          <w:rFonts w:ascii="Times New Roman" w:hAnsi="Times New Roman" w:cs="Times New Roman"/>
          <w:b/>
          <w:bCs/>
          <w:sz w:val="24"/>
          <w:szCs w:val="24"/>
        </w:rPr>
        <w:t>pordieetika reeglite järgimine</w:t>
      </w:r>
    </w:p>
    <w:p w14:paraId="60694EE6" w14:textId="77777777" w:rsidR="00AD6F83" w:rsidRPr="00D97CA8" w:rsidRDefault="00AD6F83" w:rsidP="00AD6F83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AE292" w14:textId="091E5FD5" w:rsidR="00AD6F83" w:rsidRPr="00D97CA8" w:rsidRDefault="00AD6F83" w:rsidP="00AD6F8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>(1) Sportlane, treener, sportlase tugiisik,</w:t>
      </w:r>
      <w:r w:rsidR="009F3DCF" w:rsidRPr="00D97CA8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46099684"/>
      <w:r w:rsidR="009F3DCF" w:rsidRPr="00D97CA8">
        <w:rPr>
          <w:rFonts w:ascii="Times New Roman" w:hAnsi="Times New Roman" w:cs="Times New Roman"/>
          <w:sz w:val="24"/>
          <w:szCs w:val="24"/>
        </w:rPr>
        <w:t xml:space="preserve">spordikohtunik, </w:t>
      </w:r>
      <w:bookmarkStart w:id="4" w:name="_Hlk146182657"/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spordiorganisatsiooni </w:t>
      </w:r>
      <w:r w:rsidR="009F3DCF" w:rsidRPr="00D97CA8">
        <w:rPr>
          <w:rFonts w:ascii="Times New Roman" w:eastAsia="Times New Roman" w:hAnsi="Times New Roman" w:cs="Times New Roman"/>
          <w:sz w:val="24"/>
          <w:szCs w:val="24"/>
        </w:rPr>
        <w:t xml:space="preserve">või spordikooli </w:t>
      </w:r>
      <w:bookmarkEnd w:id="3"/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töötaja </w:t>
      </w:r>
      <w:r w:rsidR="009F3DCF" w:rsidRPr="00D97CA8">
        <w:rPr>
          <w:rFonts w:ascii="Times New Roman" w:eastAsia="Times New Roman" w:hAnsi="Times New Roman" w:cs="Times New Roman"/>
          <w:sz w:val="24"/>
          <w:szCs w:val="24"/>
        </w:rPr>
        <w:t>või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 juhtorgani liige</w:t>
      </w:r>
      <w:r w:rsidRPr="00D97C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4"/>
      <w:r w:rsidRPr="00D97CA8">
        <w:rPr>
          <w:rFonts w:ascii="Times New Roman" w:hAnsi="Times New Roman" w:cs="Times New Roman"/>
          <w:sz w:val="24"/>
          <w:szCs w:val="24"/>
        </w:rPr>
        <w:t xml:space="preserve">on kohustatud tundma ja järgima dopinguvastaseid reegleid, mis on sätestatud maailma dopinguvastases koodeksis ja </w:t>
      </w:r>
      <w:r w:rsidR="0002017D">
        <w:rPr>
          <w:rFonts w:ascii="Times New Roman" w:hAnsi="Times New Roman" w:cs="Times New Roman"/>
          <w:sz w:val="24"/>
          <w:szCs w:val="24"/>
        </w:rPr>
        <w:t xml:space="preserve">on </w:t>
      </w:r>
      <w:r w:rsidR="00DF4DCD">
        <w:rPr>
          <w:rFonts w:ascii="Times New Roman" w:hAnsi="Times New Roman" w:cs="Times New Roman"/>
          <w:sz w:val="24"/>
          <w:szCs w:val="24"/>
        </w:rPr>
        <w:t xml:space="preserve">selle alusel </w:t>
      </w:r>
      <w:r w:rsidRPr="00D97CA8">
        <w:rPr>
          <w:rFonts w:ascii="Times New Roman" w:hAnsi="Times New Roman" w:cs="Times New Roman"/>
          <w:sz w:val="24"/>
          <w:szCs w:val="24"/>
        </w:rPr>
        <w:t xml:space="preserve">vastu võetud, </w:t>
      </w:r>
      <w:bookmarkStart w:id="5" w:name="_Hlk138855446"/>
      <w:r w:rsidR="00757D6E" w:rsidRPr="00D97CA8">
        <w:rPr>
          <w:rFonts w:ascii="Times New Roman" w:hAnsi="Times New Roman" w:cs="Times New Roman"/>
          <w:sz w:val="24"/>
          <w:szCs w:val="24"/>
        </w:rPr>
        <w:t xml:space="preserve">samuti </w:t>
      </w:r>
      <w:r w:rsidRPr="00D97CA8">
        <w:rPr>
          <w:rFonts w:ascii="Times New Roman" w:hAnsi="Times New Roman" w:cs="Times New Roman"/>
          <w:sz w:val="24"/>
          <w:szCs w:val="24"/>
        </w:rPr>
        <w:t xml:space="preserve">spordivõistluste tulemustega manipuleerimise ja väärkohtlemise </w:t>
      </w:r>
      <w:bookmarkEnd w:id="5"/>
      <w:r w:rsidRPr="00D97CA8">
        <w:rPr>
          <w:rFonts w:ascii="Times New Roman" w:hAnsi="Times New Roman" w:cs="Times New Roman"/>
          <w:sz w:val="24"/>
          <w:szCs w:val="24"/>
        </w:rPr>
        <w:t xml:space="preserve">vastaseid ning muid spordieetika reegleid, </w:t>
      </w:r>
      <w:r w:rsidRPr="00BC20BE">
        <w:rPr>
          <w:rFonts w:ascii="Times New Roman" w:hAnsi="Times New Roman" w:cs="Times New Roman"/>
          <w:sz w:val="24"/>
          <w:szCs w:val="24"/>
        </w:rPr>
        <w:t>mis on sätestatud rahvusvahelise spordiorganisatsiooni</w:t>
      </w:r>
      <w:r w:rsidR="00BC20BE" w:rsidRPr="00BC20BE">
        <w:rPr>
          <w:rFonts w:ascii="Times New Roman" w:hAnsi="Times New Roman" w:cs="Times New Roman"/>
          <w:sz w:val="24"/>
          <w:szCs w:val="24"/>
        </w:rPr>
        <w:t>, rahvusliku olümpiakomitee</w:t>
      </w:r>
      <w:r w:rsidRPr="00BC20BE">
        <w:rPr>
          <w:rFonts w:ascii="Times New Roman" w:hAnsi="Times New Roman" w:cs="Times New Roman"/>
          <w:sz w:val="24"/>
          <w:szCs w:val="24"/>
        </w:rPr>
        <w:t xml:space="preserve"> või spordialaliidu </w:t>
      </w:r>
      <w:r w:rsidR="00180CF1" w:rsidRPr="00BC20BE">
        <w:rPr>
          <w:rFonts w:ascii="Times New Roman" w:hAnsi="Times New Roman" w:cs="Times New Roman"/>
          <w:sz w:val="24"/>
          <w:szCs w:val="24"/>
        </w:rPr>
        <w:t>kehtestatud dokumentides.</w:t>
      </w:r>
      <w:r w:rsidR="00093606" w:rsidRPr="00D97CA8">
        <w:rPr>
          <w:rFonts w:ascii="Times New Roman" w:hAnsi="Times New Roman" w:cs="Times New Roman"/>
          <w:sz w:val="24"/>
          <w:szCs w:val="24"/>
        </w:rPr>
        <w:t xml:space="preserve"> </w:t>
      </w:r>
      <w:r w:rsidR="00AD6E0E" w:rsidRPr="00D97CA8">
        <w:rPr>
          <w:rFonts w:ascii="Times New Roman" w:hAnsi="Times New Roman" w:cs="Times New Roman"/>
          <w:sz w:val="24"/>
          <w:szCs w:val="24"/>
        </w:rPr>
        <w:t>Eel</w:t>
      </w:r>
      <w:ins w:id="6" w:author="Iivika Sale" w:date="2024-04-24T17:37:00Z">
        <w:r w:rsidR="00DF7847">
          <w:rPr>
            <w:rFonts w:ascii="Times New Roman" w:hAnsi="Times New Roman" w:cs="Times New Roman"/>
            <w:sz w:val="24"/>
            <w:szCs w:val="24"/>
          </w:rPr>
          <w:t xml:space="preserve">mises lauses </w:t>
        </w:r>
      </w:ins>
      <w:r w:rsidR="00AD6E0E" w:rsidRPr="00D97CA8">
        <w:rPr>
          <w:rFonts w:ascii="Times New Roman" w:hAnsi="Times New Roman" w:cs="Times New Roman"/>
          <w:sz w:val="24"/>
          <w:szCs w:val="24"/>
        </w:rPr>
        <w:t>nimetatud reeglid kohalduvad ka spordiorganisatsioonidele ja spordikoolidele.</w:t>
      </w:r>
    </w:p>
    <w:p w14:paraId="5B45DD20" w14:textId="5FEF8A24" w:rsidR="00180CF1" w:rsidRPr="00FA05EC" w:rsidRDefault="00180CF1" w:rsidP="00AD6F83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3C2BF" w14:textId="485239EA" w:rsidR="00180CF1" w:rsidRPr="00FA05EC" w:rsidRDefault="00180CF1" w:rsidP="00180CF1">
      <w:pPr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sz w:val="24"/>
          <w:szCs w:val="24"/>
        </w:rPr>
        <w:t>(2)</w:t>
      </w:r>
      <w:r w:rsidRPr="00FA05EC">
        <w:rPr>
          <w:rFonts w:ascii="Times New Roman" w:hAnsi="Times New Roman" w:cs="Times New Roman"/>
          <w:sz w:val="24"/>
          <w:szCs w:val="24"/>
        </w:rPr>
        <w:t xml:space="preserve"> Sportlane, treener ja sportlase tugiisik kaotab käesoleva paragrahvi lõikes 1 nimetatud reeglite rikkumisel </w:t>
      </w:r>
      <w:r w:rsidR="00600F28">
        <w:rPr>
          <w:rFonts w:ascii="Times New Roman" w:hAnsi="Times New Roman" w:cs="Times New Roman"/>
          <w:sz w:val="24"/>
          <w:szCs w:val="24"/>
        </w:rPr>
        <w:t xml:space="preserve">dopinguvastase organisatsiooni, </w:t>
      </w:r>
      <w:r w:rsidRPr="00FA05EC">
        <w:rPr>
          <w:rFonts w:ascii="Times New Roman" w:hAnsi="Times New Roman" w:cs="Times New Roman"/>
          <w:sz w:val="24"/>
          <w:szCs w:val="24"/>
        </w:rPr>
        <w:t xml:space="preserve">rahvusvahelise spordiorganisatsiooni, rahvusliku olümpiakomitee, rahvusliku paralümpiakomitee või </w:t>
      </w:r>
      <w:r w:rsidR="00600F28">
        <w:rPr>
          <w:rFonts w:ascii="Times New Roman" w:hAnsi="Times New Roman" w:cs="Times New Roman"/>
          <w:sz w:val="24"/>
          <w:szCs w:val="24"/>
        </w:rPr>
        <w:t xml:space="preserve">spordialaliidu </w:t>
      </w:r>
      <w:r w:rsidRPr="00FA05EC">
        <w:rPr>
          <w:rFonts w:ascii="Times New Roman" w:hAnsi="Times New Roman" w:cs="Times New Roman"/>
          <w:sz w:val="24"/>
          <w:szCs w:val="24"/>
        </w:rPr>
        <w:t xml:space="preserve">määratud võistluskeelu </w:t>
      </w:r>
      <w:r w:rsidR="004C543D">
        <w:rPr>
          <w:rFonts w:ascii="Times New Roman" w:hAnsi="Times New Roman" w:cs="Times New Roman"/>
          <w:sz w:val="24"/>
          <w:szCs w:val="24"/>
        </w:rPr>
        <w:t>või spordis osalemise keelu</w:t>
      </w:r>
      <w:r w:rsidRPr="00FA05EC">
        <w:rPr>
          <w:rFonts w:ascii="Times New Roman" w:hAnsi="Times New Roman" w:cs="Times New Roman"/>
          <w:sz w:val="24"/>
          <w:szCs w:val="24"/>
        </w:rPr>
        <w:t xml:space="preserve"> perioodiks õiguse käesoleva seaduse §-des</w:t>
      </w:r>
      <w:r w:rsidR="00BC05DC">
        <w:rPr>
          <w:rFonts w:ascii="Times New Roman" w:hAnsi="Times New Roman" w:cs="Times New Roman"/>
          <w:sz w:val="24"/>
          <w:szCs w:val="24"/>
        </w:rPr>
        <w:t xml:space="preserve"> 9, 9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C05DC">
        <w:rPr>
          <w:rFonts w:ascii="Times New Roman" w:hAnsi="Times New Roman" w:cs="Times New Roman"/>
          <w:sz w:val="24"/>
          <w:szCs w:val="24"/>
        </w:rPr>
        <w:t>, 10, 10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556A2">
        <w:rPr>
          <w:rFonts w:ascii="Times New Roman" w:hAnsi="Times New Roman" w:cs="Times New Roman"/>
          <w:sz w:val="24"/>
          <w:szCs w:val="24"/>
        </w:rPr>
        <w:t xml:space="preserve"> ja </w:t>
      </w:r>
      <w:r w:rsidR="00BC05DC">
        <w:rPr>
          <w:rFonts w:ascii="Times New Roman" w:hAnsi="Times New Roman" w:cs="Times New Roman"/>
          <w:sz w:val="24"/>
          <w:szCs w:val="24"/>
        </w:rPr>
        <w:t>10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C05DC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 xml:space="preserve">nimetatud preemiatele, stipendiumidele </w:t>
      </w:r>
      <w:r w:rsidR="0002017D">
        <w:rPr>
          <w:rFonts w:ascii="Times New Roman" w:hAnsi="Times New Roman" w:cs="Times New Roman"/>
          <w:sz w:val="24"/>
          <w:szCs w:val="24"/>
        </w:rPr>
        <w:t>ja</w:t>
      </w:r>
      <w:r w:rsidR="0002017D" w:rsidRPr="00FA05EC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>toetustele.</w:t>
      </w:r>
    </w:p>
    <w:p w14:paraId="039377C6" w14:textId="60C2ECB5" w:rsidR="00180CF1" w:rsidRPr="00FA05EC" w:rsidRDefault="00180CF1" w:rsidP="00AD6F83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63360" w14:textId="6532B36F" w:rsidR="00312FBE" w:rsidRPr="00D97CA8" w:rsidRDefault="00312FBE" w:rsidP="00312FBE">
      <w:pPr>
        <w:rPr>
          <w:rFonts w:ascii="Times New Roman" w:hAnsi="Times New Roman" w:cs="Times New Roman"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 xml:space="preserve">(3) Kui </w:t>
      </w:r>
      <w:r w:rsidR="00600F28" w:rsidRPr="00D97CA8">
        <w:rPr>
          <w:rFonts w:ascii="Times New Roman" w:hAnsi="Times New Roman" w:cs="Times New Roman"/>
          <w:sz w:val="24"/>
          <w:szCs w:val="24"/>
        </w:rPr>
        <w:t>dopinguvastane organisatsioon</w:t>
      </w:r>
      <w:r w:rsidR="00600F28">
        <w:rPr>
          <w:rFonts w:ascii="Times New Roman" w:hAnsi="Times New Roman" w:cs="Times New Roman"/>
          <w:sz w:val="24"/>
          <w:szCs w:val="24"/>
        </w:rPr>
        <w:t>,</w:t>
      </w:r>
      <w:r w:rsidR="00600F28" w:rsidRPr="00D97CA8">
        <w:rPr>
          <w:rFonts w:ascii="Times New Roman" w:hAnsi="Times New Roman" w:cs="Times New Roman"/>
          <w:sz w:val="24"/>
          <w:szCs w:val="24"/>
        </w:rPr>
        <w:t xml:space="preserve"> </w:t>
      </w:r>
      <w:r w:rsidRPr="00D97CA8">
        <w:rPr>
          <w:rFonts w:ascii="Times New Roman" w:hAnsi="Times New Roman" w:cs="Times New Roman"/>
          <w:sz w:val="24"/>
          <w:szCs w:val="24"/>
        </w:rPr>
        <w:t xml:space="preserve">rahvusvaheline spordiorganisatsioon, rahvuslik olümpiakomitee, rahvuslik paralümpiakomitee või </w:t>
      </w:r>
      <w:r w:rsidR="00600F28">
        <w:rPr>
          <w:rFonts w:ascii="Times New Roman" w:hAnsi="Times New Roman" w:cs="Times New Roman"/>
          <w:sz w:val="24"/>
          <w:szCs w:val="24"/>
        </w:rPr>
        <w:t xml:space="preserve">spordialaliit </w:t>
      </w:r>
      <w:r w:rsidRPr="00D97CA8">
        <w:rPr>
          <w:rFonts w:ascii="Times New Roman" w:hAnsi="Times New Roman" w:cs="Times New Roman"/>
          <w:sz w:val="24"/>
          <w:szCs w:val="24"/>
        </w:rPr>
        <w:t xml:space="preserve">on määranud käesoleva paragrahvi lõikes 1 nimetatud isikule karistuse </w:t>
      </w:r>
      <w:commentRangeStart w:id="7"/>
      <w:del w:id="8" w:author="Iivika Sale" w:date="2024-04-24T17:40:00Z">
        <w:r w:rsidRPr="00D97CA8" w:rsidDel="00DF7847">
          <w:rPr>
            <w:rFonts w:ascii="Times New Roman" w:hAnsi="Times New Roman" w:cs="Times New Roman"/>
            <w:sz w:val="24"/>
            <w:szCs w:val="24"/>
          </w:rPr>
          <w:delText xml:space="preserve">käesoleva paragrahvi </w:delText>
        </w:r>
      </w:del>
      <w:r w:rsidRPr="00D97CA8">
        <w:rPr>
          <w:rFonts w:ascii="Times New Roman" w:hAnsi="Times New Roman" w:cs="Times New Roman"/>
          <w:sz w:val="24"/>
          <w:szCs w:val="24"/>
        </w:rPr>
        <w:t xml:space="preserve">lõikes 1 </w:t>
      </w:r>
      <w:commentRangeEnd w:id="7"/>
      <w:r w:rsidR="00DF7847">
        <w:rPr>
          <w:rStyle w:val="Kommentaariviide"/>
        </w:rPr>
        <w:commentReference w:id="7"/>
      </w:r>
      <w:r w:rsidRPr="00D97CA8">
        <w:rPr>
          <w:rFonts w:ascii="Times New Roman" w:hAnsi="Times New Roman" w:cs="Times New Roman"/>
          <w:sz w:val="24"/>
          <w:szCs w:val="24"/>
        </w:rPr>
        <w:t xml:space="preserve">nimetatud reeglite rikkumise eest, on </w:t>
      </w:r>
      <w:del w:id="9" w:author="Iivika Sale" w:date="2024-04-24T17:40:00Z">
        <w:r w:rsidRPr="00D97CA8" w:rsidDel="00DF7847">
          <w:rPr>
            <w:rFonts w:ascii="Times New Roman" w:hAnsi="Times New Roman" w:cs="Times New Roman"/>
            <w:sz w:val="24"/>
            <w:szCs w:val="24"/>
          </w:rPr>
          <w:delText xml:space="preserve">käesoleva seaduse </w:delText>
        </w:r>
      </w:del>
      <w:r w:rsidRPr="00D97CA8">
        <w:rPr>
          <w:rFonts w:ascii="Times New Roman" w:hAnsi="Times New Roman" w:cs="Times New Roman"/>
          <w:sz w:val="24"/>
          <w:szCs w:val="24"/>
        </w:rPr>
        <w:t>§-des 9, 9</w:t>
      </w:r>
      <w:r w:rsidRPr="00D97C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7CA8">
        <w:rPr>
          <w:rFonts w:ascii="Times New Roman" w:hAnsi="Times New Roman" w:cs="Times New Roman"/>
          <w:sz w:val="24"/>
          <w:szCs w:val="24"/>
        </w:rPr>
        <w:t>, 10, 10</w:t>
      </w:r>
      <w:r w:rsidRPr="00D97C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7CA8">
        <w:rPr>
          <w:rFonts w:ascii="Times New Roman" w:hAnsi="Times New Roman" w:cs="Times New Roman"/>
          <w:sz w:val="24"/>
          <w:szCs w:val="24"/>
        </w:rPr>
        <w:t xml:space="preserve"> ja 10</w:t>
      </w:r>
      <w:r w:rsidRPr="00D97CA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D97CA8">
        <w:rPr>
          <w:rFonts w:ascii="Times New Roman" w:hAnsi="Times New Roman" w:cs="Times New Roman"/>
          <w:sz w:val="24"/>
          <w:szCs w:val="24"/>
        </w:rPr>
        <w:t xml:space="preserve"> nimetatud preemia, stipendiumi või toetuse andjal on õigus nõuda pärast reeglite rikkumis</w:t>
      </w:r>
      <w:r w:rsidR="0002017D">
        <w:rPr>
          <w:rFonts w:ascii="Times New Roman" w:hAnsi="Times New Roman" w:cs="Times New Roman"/>
          <w:sz w:val="24"/>
          <w:szCs w:val="24"/>
        </w:rPr>
        <w:t>t</w:t>
      </w:r>
      <w:r w:rsidRPr="00D97CA8">
        <w:rPr>
          <w:rFonts w:ascii="Times New Roman" w:hAnsi="Times New Roman" w:cs="Times New Roman"/>
          <w:sz w:val="24"/>
          <w:szCs w:val="24"/>
        </w:rPr>
        <w:t xml:space="preserve"> määratud preemiad, stipendiumid ja toetused isikult tagasi.</w:t>
      </w:r>
    </w:p>
    <w:p w14:paraId="633DF2D8" w14:textId="77777777" w:rsidR="00312FBE" w:rsidRPr="00FA05EC" w:rsidRDefault="00312FBE" w:rsidP="00312FBE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981EF" w14:textId="2FCF00F0" w:rsidR="00FA05EC" w:rsidRPr="00FA05EC" w:rsidRDefault="00FA05EC" w:rsidP="00FA05EC">
      <w:pPr>
        <w:rPr>
          <w:rFonts w:ascii="Times New Roman" w:hAnsi="Times New Roman" w:cs="Times New Roman"/>
          <w:sz w:val="24"/>
          <w:szCs w:val="24"/>
        </w:rPr>
      </w:pPr>
      <w:r w:rsidRPr="00FA05EC">
        <w:rPr>
          <w:rFonts w:ascii="Times New Roman" w:hAnsi="Times New Roman" w:cs="Times New Roman"/>
          <w:sz w:val="24"/>
          <w:szCs w:val="24"/>
        </w:rPr>
        <w:t>(4) Riiklikul dopinguvastasel organisatsioonil ja spordiorganisatsioonidel on doping</w:t>
      </w:r>
      <w:r w:rsidR="005C7977">
        <w:rPr>
          <w:rFonts w:ascii="Times New Roman" w:hAnsi="Times New Roman" w:cs="Times New Roman"/>
          <w:sz w:val="24"/>
          <w:szCs w:val="24"/>
        </w:rPr>
        <w:t>uvastaste</w:t>
      </w:r>
      <w:r w:rsidR="00E03EC1">
        <w:rPr>
          <w:rFonts w:ascii="Times New Roman" w:hAnsi="Times New Roman" w:cs="Times New Roman"/>
          <w:sz w:val="24"/>
          <w:szCs w:val="24"/>
        </w:rPr>
        <w:t xml:space="preserve"> </w:t>
      </w:r>
      <w:r w:rsidR="00E03EC1" w:rsidRPr="000C75B2">
        <w:rPr>
          <w:rFonts w:ascii="Times New Roman" w:hAnsi="Times New Roman" w:cs="Times New Roman"/>
          <w:sz w:val="24"/>
          <w:szCs w:val="24"/>
        </w:rPr>
        <w:t>toimingute tegemiseks ja rikkumiste menetlemiseks</w:t>
      </w:r>
      <w:r w:rsidR="005C7977" w:rsidRPr="000C75B2">
        <w:rPr>
          <w:rFonts w:ascii="Times New Roman" w:hAnsi="Times New Roman" w:cs="Times New Roman"/>
          <w:sz w:val="24"/>
          <w:szCs w:val="24"/>
        </w:rPr>
        <w:t>,</w:t>
      </w:r>
      <w:r w:rsidR="009F25FB" w:rsidRPr="000C75B2">
        <w:rPr>
          <w:rFonts w:ascii="Times New Roman" w:hAnsi="Times New Roman" w:cs="Times New Roman"/>
          <w:sz w:val="24"/>
          <w:szCs w:val="24"/>
        </w:rPr>
        <w:t xml:space="preserve"> spordivõistluste tulemustega manipuleerimise</w:t>
      </w:r>
      <w:r w:rsidR="004A1D1F" w:rsidRPr="000C75B2">
        <w:rPr>
          <w:rFonts w:ascii="Times New Roman" w:hAnsi="Times New Roman" w:cs="Times New Roman"/>
          <w:sz w:val="24"/>
          <w:szCs w:val="24"/>
        </w:rPr>
        <w:t>,</w:t>
      </w:r>
      <w:r w:rsidR="009F25FB" w:rsidRPr="000C75B2">
        <w:rPr>
          <w:rFonts w:ascii="Times New Roman" w:hAnsi="Times New Roman" w:cs="Times New Roman"/>
          <w:sz w:val="24"/>
          <w:szCs w:val="24"/>
        </w:rPr>
        <w:t xml:space="preserve"> väärkohtlemise </w:t>
      </w:r>
      <w:r w:rsidR="004A1D1F" w:rsidRPr="000C75B2">
        <w:rPr>
          <w:rFonts w:ascii="Times New Roman" w:hAnsi="Times New Roman" w:cs="Times New Roman"/>
          <w:sz w:val="24"/>
          <w:szCs w:val="24"/>
        </w:rPr>
        <w:t>ja</w:t>
      </w:r>
      <w:r w:rsidR="009F25FB" w:rsidRPr="000C75B2">
        <w:rPr>
          <w:rFonts w:ascii="Times New Roman" w:hAnsi="Times New Roman" w:cs="Times New Roman"/>
          <w:sz w:val="24"/>
          <w:szCs w:val="24"/>
        </w:rPr>
        <w:t xml:space="preserve"> teiste spordieetika reeglite rikkumiste </w:t>
      </w:r>
      <w:r w:rsidR="005C7977" w:rsidRPr="000C75B2">
        <w:rPr>
          <w:rFonts w:ascii="Times New Roman" w:hAnsi="Times New Roman" w:cs="Times New Roman"/>
          <w:sz w:val="24"/>
          <w:szCs w:val="24"/>
        </w:rPr>
        <w:t>menetlemise</w:t>
      </w:r>
      <w:r w:rsidR="00E03EC1" w:rsidRPr="000C75B2">
        <w:rPr>
          <w:rFonts w:ascii="Times New Roman" w:hAnsi="Times New Roman" w:cs="Times New Roman"/>
          <w:sz w:val="24"/>
          <w:szCs w:val="24"/>
        </w:rPr>
        <w:t>ks</w:t>
      </w:r>
      <w:r w:rsidRPr="000C75B2">
        <w:rPr>
          <w:rFonts w:ascii="Times New Roman" w:hAnsi="Times New Roman" w:cs="Times New Roman"/>
          <w:sz w:val="24"/>
          <w:szCs w:val="24"/>
        </w:rPr>
        <w:t xml:space="preserve"> </w:t>
      </w:r>
      <w:r w:rsidR="00A97E19" w:rsidRPr="00FA05EC">
        <w:rPr>
          <w:rFonts w:ascii="Times New Roman" w:hAnsi="Times New Roman" w:cs="Times New Roman"/>
          <w:sz w:val="24"/>
          <w:szCs w:val="24"/>
        </w:rPr>
        <w:t xml:space="preserve">õigus </w:t>
      </w:r>
      <w:r w:rsidRPr="000C75B2">
        <w:rPr>
          <w:rFonts w:ascii="Times New Roman" w:hAnsi="Times New Roman" w:cs="Times New Roman"/>
          <w:sz w:val="24"/>
          <w:szCs w:val="24"/>
        </w:rPr>
        <w:t>töödelda isikuandmeid</w:t>
      </w:r>
      <w:r w:rsidR="00093606" w:rsidRPr="000C75B2">
        <w:rPr>
          <w:rFonts w:ascii="Times New Roman" w:hAnsi="Times New Roman" w:cs="Times New Roman"/>
          <w:sz w:val="24"/>
          <w:szCs w:val="24"/>
        </w:rPr>
        <w:t>,</w:t>
      </w:r>
      <w:r w:rsidRPr="000C75B2">
        <w:rPr>
          <w:rFonts w:ascii="Times New Roman" w:hAnsi="Times New Roman" w:cs="Times New Roman"/>
          <w:sz w:val="24"/>
          <w:szCs w:val="24"/>
        </w:rPr>
        <w:t xml:space="preserve"> sealhulgas </w:t>
      </w:r>
      <w:r w:rsidR="004A1D1F" w:rsidRPr="000C75B2">
        <w:rPr>
          <w:rFonts w:ascii="Times New Roman" w:hAnsi="Times New Roman" w:cs="Times New Roman"/>
          <w:sz w:val="24"/>
          <w:szCs w:val="24"/>
        </w:rPr>
        <w:t xml:space="preserve">dopinguvastaste toimingute </w:t>
      </w:r>
      <w:r w:rsidR="00E03EC1" w:rsidRPr="000C75B2">
        <w:rPr>
          <w:rFonts w:ascii="Times New Roman" w:hAnsi="Times New Roman" w:cs="Times New Roman"/>
          <w:sz w:val="24"/>
          <w:szCs w:val="24"/>
        </w:rPr>
        <w:t xml:space="preserve">tegemise ja rikkumiste menetlemise </w:t>
      </w:r>
      <w:r w:rsidR="004A1D1F" w:rsidRPr="000C75B2">
        <w:rPr>
          <w:rFonts w:ascii="Times New Roman" w:hAnsi="Times New Roman" w:cs="Times New Roman"/>
          <w:sz w:val="24"/>
          <w:szCs w:val="24"/>
        </w:rPr>
        <w:t xml:space="preserve">korral </w:t>
      </w:r>
      <w:r w:rsidRPr="000C75B2">
        <w:rPr>
          <w:rFonts w:ascii="Times New Roman" w:hAnsi="Times New Roman" w:cs="Times New Roman"/>
          <w:sz w:val="24"/>
          <w:szCs w:val="24"/>
        </w:rPr>
        <w:t>isiku terviseandmeid</w:t>
      </w:r>
      <w:r w:rsidRPr="00FA05EC">
        <w:rPr>
          <w:rFonts w:ascii="Times New Roman" w:hAnsi="Times New Roman" w:cs="Times New Roman"/>
          <w:sz w:val="24"/>
          <w:szCs w:val="24"/>
        </w:rPr>
        <w:t>.“</w:t>
      </w:r>
      <w:r>
        <w:rPr>
          <w:rFonts w:ascii="Times New Roman" w:hAnsi="Times New Roman" w:cs="Times New Roman"/>
          <w:sz w:val="24"/>
          <w:szCs w:val="24"/>
        </w:rPr>
        <w:t>;</w:t>
      </w:r>
      <w:r w:rsidR="003152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06B28" w14:textId="2D41FB39" w:rsidR="00FF4AEA" w:rsidRDefault="00FF4AEA" w:rsidP="00FF4AEA">
      <w:pPr>
        <w:pStyle w:val="Vahedeta"/>
      </w:pPr>
    </w:p>
    <w:p w14:paraId="574F8EC0" w14:textId="28BC71D6" w:rsidR="00FA05EC" w:rsidRPr="00EC6D53" w:rsidRDefault="00FA05EC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b/>
          <w:bCs/>
          <w:sz w:val="24"/>
          <w:szCs w:val="24"/>
        </w:rPr>
        <w:t>9)</w:t>
      </w:r>
      <w:r w:rsidRPr="00EC6D53">
        <w:rPr>
          <w:rFonts w:ascii="Times New Roman" w:hAnsi="Times New Roman" w:cs="Times New Roman"/>
          <w:sz w:val="24"/>
          <w:szCs w:val="24"/>
        </w:rPr>
        <w:t xml:space="preserve"> paragrahvi 11</w:t>
      </w:r>
      <w:r w:rsidR="00EC6D53"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6D53" w:rsidRPr="00EC6D53">
        <w:rPr>
          <w:rFonts w:ascii="Times New Roman" w:hAnsi="Times New Roman" w:cs="Times New Roman"/>
          <w:sz w:val="24"/>
          <w:szCs w:val="24"/>
        </w:rPr>
        <w:t xml:space="preserve"> täiendatakse lõikega 1</w:t>
      </w:r>
      <w:r w:rsidR="00EC6D53"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6D53" w:rsidRPr="00EC6D5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067E1E0" w14:textId="0C5144FD" w:rsidR="00EC6D53" w:rsidRPr="00EC6D53" w:rsidRDefault="00EC6D5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C5D98C8" w14:textId="15C17D74" w:rsidR="00EC6D53" w:rsidRPr="00EC6D53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sz w:val="24"/>
          <w:szCs w:val="24"/>
        </w:rPr>
        <w:t>„(1</w:t>
      </w:r>
      <w:r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C6D53">
        <w:rPr>
          <w:rFonts w:ascii="Times New Roman" w:hAnsi="Times New Roman" w:cs="Times New Roman"/>
          <w:sz w:val="24"/>
          <w:szCs w:val="24"/>
        </w:rPr>
        <w:t xml:space="preserve">) Kontaktpunktil on õigus </w:t>
      </w:r>
      <w:r w:rsidR="0002017D" w:rsidRPr="00EC6D53">
        <w:rPr>
          <w:rFonts w:ascii="Times New Roman" w:hAnsi="Times New Roman" w:cs="Times New Roman"/>
          <w:sz w:val="24"/>
          <w:szCs w:val="24"/>
        </w:rPr>
        <w:t xml:space="preserve">töödelda </w:t>
      </w:r>
      <w:r w:rsidRPr="00EC6D53">
        <w:rPr>
          <w:rFonts w:ascii="Times New Roman" w:hAnsi="Times New Roman" w:cs="Times New Roman"/>
          <w:sz w:val="24"/>
          <w:szCs w:val="24"/>
        </w:rPr>
        <w:t>spordivõistluste tulemustega manipuleerimise vastaste toimingute tegemiseks isikuandmeid.“;</w:t>
      </w:r>
    </w:p>
    <w:p w14:paraId="24D065FE" w14:textId="5DBB2E3C" w:rsidR="00EC6D53" w:rsidRPr="00EC6D53" w:rsidRDefault="00EC6D53" w:rsidP="00FF4AEA">
      <w:pPr>
        <w:pStyle w:val="Vahedeta"/>
      </w:pPr>
    </w:p>
    <w:p w14:paraId="631748CB" w14:textId="4336021F" w:rsidR="00FA05EC" w:rsidRPr="00EC6D53" w:rsidRDefault="00EC6D5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Pr="00EC6D53">
        <w:rPr>
          <w:rFonts w:ascii="Times New Roman" w:hAnsi="Times New Roman" w:cs="Times New Roman"/>
          <w:sz w:val="24"/>
          <w:szCs w:val="24"/>
        </w:rPr>
        <w:t xml:space="preserve"> paragrahvi 12 täiendatakse </w:t>
      </w:r>
      <w:r w:rsidR="00D95FD0">
        <w:rPr>
          <w:rFonts w:ascii="Times New Roman" w:hAnsi="Times New Roman" w:cs="Times New Roman"/>
          <w:sz w:val="24"/>
          <w:szCs w:val="24"/>
        </w:rPr>
        <w:t>lõikega 4</w:t>
      </w:r>
      <w:r w:rsidRPr="00EC6D5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53EF08E" w14:textId="0A9F7625" w:rsidR="00EC6D53" w:rsidRDefault="00EC6D53" w:rsidP="00FF4AEA">
      <w:pPr>
        <w:pStyle w:val="Vahedeta"/>
      </w:pPr>
    </w:p>
    <w:p w14:paraId="402582C0" w14:textId="34D95FFE" w:rsidR="00EC6D53" w:rsidRPr="000C75B2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0C75B2">
        <w:rPr>
          <w:rFonts w:ascii="Times New Roman" w:hAnsi="Times New Roman" w:cs="Times New Roman"/>
          <w:sz w:val="24"/>
          <w:szCs w:val="24"/>
        </w:rPr>
        <w:t xml:space="preserve">„(4) Olümpiavõitja riikliku toetuse maksmine peatatakse käesoleva seaduse § 11 lõikes 1 nimetatud reeglite rikkumise eest määratud </w:t>
      </w:r>
      <w:r w:rsidR="00B62441" w:rsidRPr="000C75B2">
        <w:rPr>
          <w:rFonts w:ascii="Times New Roman" w:hAnsi="Times New Roman" w:cs="Times New Roman"/>
          <w:sz w:val="24"/>
          <w:szCs w:val="24"/>
        </w:rPr>
        <w:t>võistluskeelu</w:t>
      </w:r>
      <w:r w:rsidRPr="000C75B2">
        <w:rPr>
          <w:rFonts w:ascii="Times New Roman" w:hAnsi="Times New Roman" w:cs="Times New Roman"/>
          <w:sz w:val="24"/>
          <w:szCs w:val="24"/>
        </w:rPr>
        <w:t xml:space="preserve"> või spord</w:t>
      </w:r>
      <w:r w:rsidR="00B62441" w:rsidRPr="000C75B2">
        <w:rPr>
          <w:rFonts w:ascii="Times New Roman" w:hAnsi="Times New Roman" w:cs="Times New Roman"/>
          <w:sz w:val="24"/>
          <w:szCs w:val="24"/>
        </w:rPr>
        <w:t>is</w:t>
      </w:r>
      <w:r w:rsidRPr="000C75B2">
        <w:rPr>
          <w:rFonts w:ascii="Times New Roman" w:hAnsi="Times New Roman" w:cs="Times New Roman"/>
          <w:sz w:val="24"/>
          <w:szCs w:val="24"/>
        </w:rPr>
        <w:t xml:space="preserve"> </w:t>
      </w:r>
      <w:r w:rsidR="00B92C5D" w:rsidRPr="000C75B2">
        <w:rPr>
          <w:rFonts w:ascii="Times New Roman" w:hAnsi="Times New Roman" w:cs="Times New Roman"/>
          <w:sz w:val="24"/>
          <w:szCs w:val="24"/>
        </w:rPr>
        <w:t xml:space="preserve">osalemise </w:t>
      </w:r>
      <w:r w:rsidRPr="000C75B2">
        <w:rPr>
          <w:rFonts w:ascii="Times New Roman" w:hAnsi="Times New Roman" w:cs="Times New Roman"/>
          <w:sz w:val="24"/>
          <w:szCs w:val="24"/>
        </w:rPr>
        <w:t xml:space="preserve">keelu perioodiks. Juhul kui isikule määratakse eluaegne </w:t>
      </w:r>
      <w:r w:rsidR="00AE30D4" w:rsidRPr="000C75B2">
        <w:rPr>
          <w:rFonts w:ascii="Times New Roman" w:hAnsi="Times New Roman" w:cs="Times New Roman"/>
          <w:sz w:val="24"/>
          <w:szCs w:val="24"/>
        </w:rPr>
        <w:t xml:space="preserve">võistluskeeld või spordis osalemise </w:t>
      </w:r>
      <w:r w:rsidRPr="000C75B2">
        <w:rPr>
          <w:rFonts w:ascii="Times New Roman" w:hAnsi="Times New Roman" w:cs="Times New Roman"/>
          <w:sz w:val="24"/>
          <w:szCs w:val="24"/>
        </w:rPr>
        <w:t>keeld, kaotab isik õiguse olümpiavõitja riiklikule toetusele.“</w:t>
      </w:r>
      <w:r w:rsidR="00902803">
        <w:rPr>
          <w:rFonts w:ascii="Times New Roman" w:hAnsi="Times New Roman" w:cs="Times New Roman"/>
          <w:sz w:val="24"/>
          <w:szCs w:val="24"/>
        </w:rPr>
        <w:t>;</w:t>
      </w:r>
    </w:p>
    <w:p w14:paraId="228414FA" w14:textId="77777777" w:rsidR="00EC6D53" w:rsidRPr="00EC6D53" w:rsidRDefault="00EC6D5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A861AC2" w14:textId="4DA273D2" w:rsidR="00EC6D53" w:rsidRPr="00EC6D53" w:rsidRDefault="00EC6D5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b/>
          <w:bCs/>
          <w:sz w:val="24"/>
          <w:szCs w:val="24"/>
        </w:rPr>
        <w:lastRenderedPageBreak/>
        <w:t>11)</w:t>
      </w:r>
      <w:r w:rsidRPr="00EC6D53">
        <w:rPr>
          <w:rFonts w:ascii="Times New Roman" w:hAnsi="Times New Roman" w:cs="Times New Roman"/>
          <w:sz w:val="24"/>
          <w:szCs w:val="24"/>
        </w:rPr>
        <w:t xml:space="preserve"> paragrahvi 20 </w:t>
      </w:r>
      <w:r w:rsidR="00902803">
        <w:rPr>
          <w:rFonts w:ascii="Times New Roman" w:hAnsi="Times New Roman" w:cs="Times New Roman"/>
          <w:sz w:val="24"/>
          <w:szCs w:val="24"/>
        </w:rPr>
        <w:t xml:space="preserve">tekst </w:t>
      </w:r>
      <w:r w:rsidRPr="00EC6D53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2BB74B0" w14:textId="4C7875D4" w:rsidR="00EC6D53" w:rsidRDefault="00EC6D53" w:rsidP="00FF4AEA">
      <w:pPr>
        <w:pStyle w:val="Vahedeta"/>
      </w:pPr>
    </w:p>
    <w:p w14:paraId="5488CBAE" w14:textId="5266F1BF" w:rsidR="00EC6D53" w:rsidRPr="00894238" w:rsidRDefault="004043EC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4043EC">
        <w:rPr>
          <w:rFonts w:ascii="Times New Roman" w:eastAsia="Calibri" w:hAnsi="Times New Roman" w:cs="Times New Roman"/>
          <w:sz w:val="24"/>
          <w:szCs w:val="24"/>
        </w:rPr>
        <w:t>„</w:t>
      </w:r>
      <w:bookmarkStart w:id="10" w:name="_Hlk143154059"/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 xml:space="preserve">(1) Spordiüritused, mille korraldamiseks on vaja taotleda </w:t>
      </w:r>
      <w:r w:rsidR="00EC6D53" w:rsidRPr="00894238">
        <w:rPr>
          <w:rFonts w:ascii="Times New Roman" w:eastAsia="Calibri" w:hAnsi="Times New Roman" w:cs="Times New Roman"/>
          <w:sz w:val="24"/>
          <w:szCs w:val="24"/>
        </w:rPr>
        <w:t>spordiürituse korraldamise asukoha valla- või linnavalitsuselt spordiürituse korraldamise luba (edaspidi </w:t>
      </w:r>
      <w:r w:rsidR="00EC6D53" w:rsidRPr="00180A0B">
        <w:rPr>
          <w:rFonts w:ascii="Times New Roman" w:eastAsia="Calibri" w:hAnsi="Times New Roman" w:cs="Times New Roman"/>
          <w:i/>
          <w:iCs/>
          <w:sz w:val="24"/>
          <w:szCs w:val="24"/>
        </w:rPr>
        <w:t>luba</w:t>
      </w:r>
      <w:r w:rsidR="00EC6D53" w:rsidRPr="00894238">
        <w:rPr>
          <w:rFonts w:ascii="Times New Roman" w:eastAsia="Calibri" w:hAnsi="Times New Roman" w:cs="Times New Roman"/>
          <w:sz w:val="24"/>
          <w:szCs w:val="24"/>
        </w:rPr>
        <w:t>),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 xml:space="preserve"> on: </w:t>
      </w:r>
    </w:p>
    <w:p w14:paraId="3A77609A" w14:textId="77777777" w:rsidR="007942FC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1) autospordi, mootorrattaspordi ja veemotospordi võistlus;</w:t>
      </w:r>
    </w:p>
    <w:p w14:paraId="1EFAAB74" w14:textId="387D8798" w:rsidR="00EC6D53" w:rsidRDefault="007942FC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F3138">
        <w:rPr>
          <w:rFonts w:ascii="Times New Roman" w:eastAsia="Calibri" w:hAnsi="Times New Roman" w:cs="Times New Roman"/>
          <w:sz w:val="24"/>
          <w:szCs w:val="24"/>
        </w:rPr>
        <w:t xml:space="preserve">2) jalgpalli </w:t>
      </w:r>
      <w:bookmarkStart w:id="11" w:name="_Hlk146183230"/>
      <w:r w:rsidR="009313AE" w:rsidRPr="008F3138">
        <w:rPr>
          <w:rFonts w:ascii="Times New Roman" w:eastAsia="Calibri" w:hAnsi="Times New Roman" w:cs="Times New Roman"/>
          <w:sz w:val="24"/>
          <w:szCs w:val="24"/>
        </w:rPr>
        <w:t>täiskasvanute rahvus</w:t>
      </w:r>
      <w:r w:rsidRPr="008F3138">
        <w:rPr>
          <w:rFonts w:ascii="Times New Roman" w:eastAsia="Calibri" w:hAnsi="Times New Roman" w:cs="Times New Roman"/>
          <w:sz w:val="24"/>
          <w:szCs w:val="24"/>
        </w:rPr>
        <w:t>koondise mäng või turniir</w:t>
      </w:r>
      <w:bookmarkEnd w:id="11"/>
      <w:r w:rsidR="00FE7F01" w:rsidRPr="008F31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178F2A" w14:textId="77185939" w:rsidR="008769EA" w:rsidRPr="000C75B2" w:rsidRDefault="008769EA" w:rsidP="00EC6D53">
      <w:pPr>
        <w:rPr>
          <w:rFonts w:ascii="Times New Roman" w:eastAsia="Calibri" w:hAnsi="Times New Roman" w:cs="Times New Roman"/>
          <w:strike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8769EA">
        <w:rPr>
          <w:rFonts w:ascii="Times New Roman" w:eastAsia="Calibri" w:hAnsi="Times New Roman" w:cs="Times New Roman"/>
          <w:sz w:val="24"/>
          <w:szCs w:val="24"/>
        </w:rPr>
        <w:t>jalgpalliklubi UEFA karikasarja mäng või turniir;</w:t>
      </w:r>
    </w:p>
    <w:p w14:paraId="1190416F" w14:textId="10F5FDBA" w:rsidR="00EC6D53" w:rsidRPr="00894238" w:rsidRDefault="008769EA" w:rsidP="00EC6D5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EC6D53" w:rsidRPr="000C75B2">
        <w:rPr>
          <w:rFonts w:ascii="Times New Roman" w:eastAsia="Calibri" w:hAnsi="Times New Roman" w:cs="Times New Roman"/>
          <w:sz w:val="24"/>
          <w:szCs w:val="24"/>
        </w:rPr>
        <w:t xml:space="preserve">) kõrgendatud turvariskiga </w:t>
      </w:r>
      <w:r w:rsidR="00DB56DA" w:rsidRPr="000C75B2">
        <w:rPr>
          <w:rFonts w:ascii="Times New Roman" w:eastAsia="Calibri" w:hAnsi="Times New Roman" w:cs="Times New Roman"/>
          <w:sz w:val="24"/>
          <w:szCs w:val="24"/>
        </w:rPr>
        <w:t>spordi</w:t>
      </w:r>
      <w:r w:rsidR="00EC6D53" w:rsidRPr="000C75B2">
        <w:rPr>
          <w:rFonts w:ascii="Times New Roman" w:eastAsia="Calibri" w:hAnsi="Times New Roman" w:cs="Times New Roman"/>
          <w:sz w:val="24"/>
          <w:szCs w:val="24"/>
        </w:rPr>
        <w:t>üritus.</w:t>
      </w:r>
    </w:p>
    <w:p w14:paraId="662AECF4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7D13E3C" w14:textId="759267C9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(2) Kõrgendatud turvariskiga on </w:t>
      </w:r>
      <w:r w:rsidR="00A94F87">
        <w:rPr>
          <w:rFonts w:ascii="Times New Roman" w:eastAsia="Calibri" w:hAnsi="Times New Roman" w:cs="Times New Roman"/>
          <w:sz w:val="24"/>
          <w:szCs w:val="24"/>
        </w:rPr>
        <w:t>spordi</w:t>
      </w:r>
      <w:r w:rsidRPr="00894238">
        <w:rPr>
          <w:rFonts w:ascii="Times New Roman" w:eastAsia="Calibri" w:hAnsi="Times New Roman" w:cs="Times New Roman"/>
          <w:sz w:val="24"/>
          <w:szCs w:val="24"/>
        </w:rPr>
        <w:t>üritus</w:t>
      </w:r>
      <w:r w:rsidR="008B5E3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14D455C" w14:textId="6A7A4DC9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94238">
        <w:rPr>
          <w:rFonts w:ascii="Times New Roman" w:eastAsia="Arial" w:hAnsi="Times New Roman" w:cs="Times New Roman"/>
          <w:sz w:val="24"/>
          <w:szCs w:val="24"/>
        </w:rPr>
        <w:t xml:space="preserve">1) millega kaasneb liikluse ümberkorraldamine; </w:t>
      </w:r>
    </w:p>
    <w:p w14:paraId="1C6AB1CA" w14:textId="133014A1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94238">
        <w:rPr>
          <w:rFonts w:ascii="Times New Roman" w:eastAsia="Arial" w:hAnsi="Times New Roman" w:cs="Times New Roman"/>
          <w:sz w:val="24"/>
          <w:szCs w:val="24"/>
        </w:rPr>
        <w:t xml:space="preserve">2) </w:t>
      </w:r>
      <w:r w:rsidR="00B60384">
        <w:rPr>
          <w:rFonts w:ascii="Times New Roman" w:eastAsia="Arial" w:hAnsi="Times New Roman" w:cs="Times New Roman"/>
          <w:sz w:val="24"/>
          <w:szCs w:val="24"/>
        </w:rPr>
        <w:t xml:space="preserve">kus </w:t>
      </w:r>
      <w:r w:rsidR="003F1C4B">
        <w:rPr>
          <w:rFonts w:ascii="Times New Roman" w:eastAsia="Arial" w:hAnsi="Times New Roman" w:cs="Times New Roman"/>
          <w:sz w:val="24"/>
          <w:szCs w:val="24"/>
        </w:rPr>
        <w:t>pakutakse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alkohoolse</w:t>
      </w:r>
      <w:r w:rsidR="003F1C4B">
        <w:rPr>
          <w:rFonts w:ascii="Times New Roman" w:eastAsia="Arial" w:hAnsi="Times New Roman" w:cs="Times New Roman"/>
          <w:sz w:val="24"/>
          <w:szCs w:val="24"/>
        </w:rPr>
        <w:t>id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jook</w:t>
      </w:r>
      <w:r w:rsidR="003F1C4B">
        <w:rPr>
          <w:rFonts w:ascii="Times New Roman" w:eastAsia="Arial" w:hAnsi="Times New Roman" w:cs="Times New Roman"/>
          <w:sz w:val="24"/>
          <w:szCs w:val="24"/>
        </w:rPr>
        <w:t>e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või</w:t>
      </w:r>
      <w:r w:rsidR="003F1C4B">
        <w:rPr>
          <w:rFonts w:ascii="Times New Roman" w:eastAsia="Arial" w:hAnsi="Times New Roman" w:cs="Times New Roman"/>
          <w:sz w:val="24"/>
          <w:szCs w:val="24"/>
        </w:rPr>
        <w:t xml:space="preserve"> toimub nende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jaemüük</w:t>
      </w:r>
      <w:r w:rsidR="00952A3A">
        <w:rPr>
          <w:rFonts w:ascii="Times New Roman" w:eastAsia="Arial" w:hAnsi="Times New Roman" w:cs="Times New Roman"/>
          <w:sz w:val="24"/>
          <w:szCs w:val="24"/>
        </w:rPr>
        <w:t>,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v</w:t>
      </w:r>
      <w:r w:rsidR="003F1C4B">
        <w:rPr>
          <w:rFonts w:ascii="Times New Roman" w:eastAsia="Arial" w:hAnsi="Times New Roman" w:cs="Times New Roman"/>
          <w:sz w:val="24"/>
          <w:szCs w:val="24"/>
        </w:rPr>
        <w:t>älja arvatud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üritus, mis toimub alalise müügikohaga siseruumis; </w:t>
      </w:r>
    </w:p>
    <w:p w14:paraId="44336448" w14:textId="2B3C831D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94238">
        <w:rPr>
          <w:rFonts w:ascii="Times New Roman" w:eastAsia="Arial" w:hAnsi="Times New Roman" w:cs="Times New Roman"/>
          <w:sz w:val="24"/>
          <w:szCs w:val="24"/>
        </w:rPr>
        <w:t>3) m</w:t>
      </w:r>
      <w:r w:rsidRPr="00894238">
        <w:rPr>
          <w:rFonts w:ascii="Times New Roman" w:eastAsia="Calibri" w:hAnsi="Times New Roman" w:cs="Times New Roman"/>
          <w:sz w:val="24"/>
          <w:szCs w:val="24"/>
        </w:rPr>
        <w:t>ida</w:t>
      </w:r>
      <w:r w:rsidR="00B603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384">
        <w:rPr>
          <w:rFonts w:ascii="Times New Roman" w:eastAsia="Arial" w:hAnsi="Times New Roman" w:cs="Times New Roman"/>
          <w:sz w:val="24"/>
          <w:szCs w:val="24"/>
        </w:rPr>
        <w:t>korraldatakse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384">
        <w:rPr>
          <w:rFonts w:ascii="Times New Roman" w:eastAsia="Calibri" w:hAnsi="Times New Roman" w:cs="Times New Roman"/>
          <w:sz w:val="24"/>
          <w:szCs w:val="24"/>
        </w:rPr>
        <w:t xml:space="preserve">selleks </w:t>
      </w:r>
      <w:r w:rsidR="00952A3A">
        <w:rPr>
          <w:rFonts w:ascii="Times New Roman" w:eastAsia="Calibri" w:hAnsi="Times New Roman" w:cs="Times New Roman"/>
          <w:sz w:val="24"/>
          <w:szCs w:val="24"/>
        </w:rPr>
        <w:t xml:space="preserve">mitte </w:t>
      </w:r>
      <w:r w:rsidR="00B60384">
        <w:rPr>
          <w:rFonts w:ascii="Times New Roman" w:eastAsia="Calibri" w:hAnsi="Times New Roman" w:cs="Times New Roman"/>
          <w:sz w:val="24"/>
          <w:szCs w:val="24"/>
        </w:rPr>
        <w:t>ette</w:t>
      </w:r>
      <w:r w:rsidR="00952A3A">
        <w:rPr>
          <w:rFonts w:ascii="Times New Roman" w:eastAsia="Calibri" w:hAnsi="Times New Roman" w:cs="Times New Roman"/>
          <w:sz w:val="24"/>
          <w:szCs w:val="24"/>
        </w:rPr>
        <w:t xml:space="preserve"> nähtud</w:t>
      </w:r>
      <w:r w:rsidR="00B603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ehitises või kohas või 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õhuruumis; </w:t>
      </w:r>
    </w:p>
    <w:p w14:paraId="029AE617" w14:textId="04696B93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94238">
        <w:rPr>
          <w:rFonts w:ascii="Times New Roman" w:eastAsia="Arial" w:hAnsi="Times New Roman" w:cs="Times New Roman"/>
          <w:sz w:val="24"/>
          <w:szCs w:val="24"/>
        </w:rPr>
        <w:t xml:space="preserve">4) </w:t>
      </w:r>
      <w:r w:rsidR="00B60384">
        <w:rPr>
          <w:rFonts w:ascii="Times New Roman" w:eastAsia="Arial" w:hAnsi="Times New Roman" w:cs="Times New Roman"/>
          <w:sz w:val="24"/>
          <w:szCs w:val="24"/>
        </w:rPr>
        <w:t>kus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kasutatakse ajutist ehitist</w:t>
      </w:r>
      <w:r w:rsidR="00B60384">
        <w:rPr>
          <w:rFonts w:ascii="Times New Roman" w:eastAsia="Calibri" w:hAnsi="Times New Roman" w:cs="Times New Roman"/>
          <w:sz w:val="24"/>
          <w:szCs w:val="24"/>
        </w:rPr>
        <w:t>, näiteks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tribüün</w:t>
      </w:r>
      <w:r w:rsidR="00B60384">
        <w:rPr>
          <w:rFonts w:ascii="Times New Roman" w:eastAsia="Calibri" w:hAnsi="Times New Roman" w:cs="Times New Roman"/>
          <w:sz w:val="24"/>
          <w:szCs w:val="24"/>
        </w:rPr>
        <w:t>i</w:t>
      </w:r>
      <w:r w:rsidRPr="00894238">
        <w:rPr>
          <w:rFonts w:ascii="Times New Roman" w:eastAsia="Calibri" w:hAnsi="Times New Roman" w:cs="Times New Roman"/>
          <w:sz w:val="24"/>
          <w:szCs w:val="24"/>
        </w:rPr>
        <w:t>, lava, telk</w:t>
      </w:r>
      <w:r w:rsidR="00B60384">
        <w:rPr>
          <w:rFonts w:ascii="Times New Roman" w:eastAsia="Calibri" w:hAnsi="Times New Roman" w:cs="Times New Roman"/>
          <w:sz w:val="24"/>
          <w:szCs w:val="24"/>
        </w:rPr>
        <w:t>i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või </w:t>
      </w:r>
      <w:r w:rsidR="00894238" w:rsidRPr="00894238">
        <w:rPr>
          <w:rFonts w:ascii="Times New Roman" w:eastAsia="Calibri" w:hAnsi="Times New Roman" w:cs="Times New Roman"/>
          <w:sz w:val="24"/>
          <w:szCs w:val="24"/>
        </w:rPr>
        <w:t>muu</w:t>
      </w:r>
      <w:r w:rsidR="00B60384">
        <w:rPr>
          <w:rFonts w:ascii="Times New Roman" w:eastAsia="Calibri" w:hAnsi="Times New Roman" w:cs="Times New Roman"/>
          <w:sz w:val="24"/>
          <w:szCs w:val="24"/>
        </w:rPr>
        <w:t>d</w:t>
      </w:r>
      <w:r w:rsidR="00894238"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4F87">
        <w:rPr>
          <w:rFonts w:ascii="Times New Roman" w:eastAsia="Calibri" w:hAnsi="Times New Roman" w:cs="Times New Roman"/>
          <w:sz w:val="24"/>
          <w:szCs w:val="24"/>
        </w:rPr>
        <w:t>suuremõõtmeli</w:t>
      </w:r>
      <w:r w:rsidR="00B60384">
        <w:rPr>
          <w:rFonts w:ascii="Times New Roman" w:eastAsia="Calibri" w:hAnsi="Times New Roman" w:cs="Times New Roman"/>
          <w:sz w:val="24"/>
          <w:szCs w:val="24"/>
        </w:rPr>
        <w:t>st</w:t>
      </w:r>
      <w:r w:rsidR="00A94F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94238">
        <w:rPr>
          <w:rFonts w:ascii="Times New Roman" w:eastAsia="Calibri" w:hAnsi="Times New Roman" w:cs="Times New Roman"/>
          <w:sz w:val="24"/>
          <w:szCs w:val="24"/>
        </w:rPr>
        <w:t>konstruktsioon</w:t>
      </w:r>
      <w:r w:rsidR="00B60384">
        <w:rPr>
          <w:rFonts w:ascii="Times New Roman" w:eastAsia="Calibri" w:hAnsi="Times New Roman" w:cs="Times New Roman"/>
          <w:sz w:val="24"/>
          <w:szCs w:val="24"/>
        </w:rPr>
        <w:t>i</w:t>
      </w:r>
      <w:r w:rsidR="00DF7DA8">
        <w:rPr>
          <w:rFonts w:ascii="Times New Roman" w:eastAsia="Calibri" w:hAnsi="Times New Roman" w:cs="Times New Roman"/>
          <w:sz w:val="24"/>
          <w:szCs w:val="24"/>
        </w:rPr>
        <w:t>,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või inimese elule ja tervisele ohtu kujutavat </w:t>
      </w:r>
      <w:r w:rsidR="00DF7DA8" w:rsidRPr="00894238">
        <w:rPr>
          <w:rFonts w:ascii="Times New Roman" w:eastAsia="Calibri" w:hAnsi="Times New Roman" w:cs="Times New Roman"/>
          <w:sz w:val="24"/>
          <w:szCs w:val="24"/>
        </w:rPr>
        <w:t xml:space="preserve">muud </w:t>
      </w:r>
      <w:r w:rsidRPr="00894238">
        <w:rPr>
          <w:rFonts w:ascii="Times New Roman" w:eastAsia="Calibri" w:hAnsi="Times New Roman" w:cs="Times New Roman"/>
          <w:sz w:val="24"/>
          <w:szCs w:val="24"/>
        </w:rPr>
        <w:t>lisainventari</w:t>
      </w:r>
      <w:r w:rsidR="00894238" w:rsidRPr="00894238">
        <w:rPr>
          <w:rFonts w:ascii="Times New Roman" w:eastAsia="Calibri" w:hAnsi="Times New Roman" w:cs="Times New Roman"/>
          <w:sz w:val="24"/>
          <w:szCs w:val="24"/>
        </w:rPr>
        <w:t>;</w:t>
      </w:r>
      <w:r w:rsidR="00A94F8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79C239" w14:textId="3E237ECC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94238">
        <w:rPr>
          <w:rFonts w:ascii="Times New Roman" w:eastAsia="Arial" w:hAnsi="Times New Roman" w:cs="Times New Roman"/>
          <w:sz w:val="24"/>
          <w:szCs w:val="24"/>
        </w:rPr>
        <w:t xml:space="preserve">5) </w:t>
      </w:r>
      <w:r w:rsidR="00DF7DA8">
        <w:rPr>
          <w:rFonts w:ascii="Times New Roman" w:eastAsia="Arial" w:hAnsi="Times New Roman" w:cs="Times New Roman"/>
          <w:sz w:val="24"/>
          <w:szCs w:val="24"/>
        </w:rPr>
        <w:t>kus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kasutatakse pürotehnilisi tooteid või tehakse tuletöid.</w:t>
      </w:r>
    </w:p>
    <w:p w14:paraId="591CAB39" w14:textId="04F141E5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367998FA" w14:textId="218BFF2F" w:rsidR="003127B0" w:rsidRPr="000C75B2" w:rsidRDefault="007C0D27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(3) Käesoleva paragrahvi lõikes 1 ja 2 nimetamata spordiürituste puhul on kohaliku omavalitsuse üksusel õigus 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spordiürituse korraldamise nõuded kehtestada</w:t>
      </w: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 korrakaitseseaduse §</w:t>
      </w:r>
      <w:r w:rsidR="00DF7DA8">
        <w:rPr>
          <w:rFonts w:ascii="Times New Roman" w:eastAsia="Calibri" w:hAnsi="Times New Roman" w:cs="Times New Roman"/>
          <w:sz w:val="24"/>
          <w:szCs w:val="24"/>
        </w:rPr>
        <w:t> 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59 lõike 1</w:t>
      </w: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 alusel 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kehtestatava määrusega.</w:t>
      </w:r>
    </w:p>
    <w:p w14:paraId="655CBFD1" w14:textId="6C48D5E2" w:rsidR="003127B0" w:rsidRPr="000C75B2" w:rsidRDefault="003127B0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3BE1821D" w14:textId="3546A0A6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(</w:t>
      </w:r>
      <w:r w:rsidR="00180A0B">
        <w:rPr>
          <w:rFonts w:ascii="Times New Roman" w:eastAsia="Calibri" w:hAnsi="Times New Roman" w:cs="Times New Roman"/>
          <w:sz w:val="24"/>
          <w:szCs w:val="24"/>
        </w:rPr>
        <w:t>4</w:t>
      </w:r>
      <w:r w:rsidRPr="00894238">
        <w:rPr>
          <w:rFonts w:ascii="Times New Roman" w:eastAsia="Calibri" w:hAnsi="Times New Roman" w:cs="Times New Roman"/>
          <w:sz w:val="24"/>
          <w:szCs w:val="24"/>
        </w:rPr>
        <w:t>) Spordiürituse korraldaja (edaspidi </w:t>
      </w:r>
      <w:r w:rsidRPr="008E0132">
        <w:rPr>
          <w:rFonts w:ascii="Times New Roman" w:eastAsia="Calibri" w:hAnsi="Times New Roman" w:cs="Times New Roman"/>
          <w:i/>
          <w:iCs/>
          <w:sz w:val="24"/>
          <w:szCs w:val="24"/>
        </w:rPr>
        <w:t>korraldaja</w:t>
      </w:r>
      <w:r w:rsidRPr="00894238">
        <w:rPr>
          <w:rFonts w:ascii="Times New Roman" w:eastAsia="Calibri" w:hAnsi="Times New Roman" w:cs="Times New Roman"/>
          <w:sz w:val="24"/>
          <w:szCs w:val="24"/>
        </w:rPr>
        <w:t>) esitab vähemalt üks kuu</w:t>
      </w:r>
      <w:r w:rsidRPr="00894238">
        <w:rPr>
          <w:rFonts w:ascii="Times New Roman" w:eastAsia="Times New Roman" w:hAnsi="Times New Roman" w:cs="Times New Roman"/>
          <w:sz w:val="24"/>
          <w:szCs w:val="24"/>
        </w:rPr>
        <w:t xml:space="preserve"> enne 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spordiürituse korraldamise päeva loa saamiseks kirjaliku taotluse, milles märgitakse: </w:t>
      </w:r>
    </w:p>
    <w:p w14:paraId="554969FA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1) spordiürituse nimetus, selle toimumise aeg ja koht; </w:t>
      </w:r>
    </w:p>
    <w:p w14:paraId="7C7374AF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2) korraldaja nimi, elukoht või aadress, sünniaeg või registrikood; </w:t>
      </w:r>
    </w:p>
    <w:p w14:paraId="745047BF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894238">
        <w:rPr>
          <w:rFonts w:ascii="Times New Roman" w:eastAsia="Times New Roman" w:hAnsi="Times New Roman" w:cs="Times New Roman"/>
          <w:sz w:val="24"/>
          <w:szCs w:val="24"/>
        </w:rPr>
        <w:t>osalevate klubide või koondiste nimed, kui see on kohane;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6DD5310" w14:textId="12C967FF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4) eeldatav pealtvaatajate arv</w:t>
      </w:r>
      <w:r w:rsidR="00DF7DA8">
        <w:rPr>
          <w:rFonts w:ascii="Times New Roman" w:eastAsia="Calibri" w:hAnsi="Times New Roman" w:cs="Times New Roman"/>
          <w:sz w:val="24"/>
          <w:szCs w:val="24"/>
        </w:rPr>
        <w:t xml:space="preserve"> ja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iga võistkonna toetajate arv eraldi; </w:t>
      </w:r>
    </w:p>
    <w:p w14:paraId="33C85D36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5) andmed isiku kohta, kes vastutab avaliku korra ja turvalisuse eest; </w:t>
      </w:r>
    </w:p>
    <w:p w14:paraId="28ACB6A3" w14:textId="53A764C6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commentRangeStart w:id="12"/>
      <w:r w:rsidRPr="00894238">
        <w:rPr>
          <w:rFonts w:ascii="Times New Roman" w:eastAsia="Calibri" w:hAnsi="Times New Roman" w:cs="Times New Roman"/>
          <w:sz w:val="24"/>
          <w:szCs w:val="24"/>
        </w:rPr>
        <w:t>andmed turvaettevõtja kohta ja turvaseaduse § 9 lõike 2 punktis 4 sätestatud asjaolud või korraldaja korrapidajate arv ja nende tööülesannete kirjeldus</w:t>
      </w:r>
      <w:commentRangeEnd w:id="12"/>
      <w:r w:rsidR="00751CAA">
        <w:rPr>
          <w:rStyle w:val="Kommentaariviide"/>
        </w:rPr>
        <w:commentReference w:id="12"/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04E752C6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7) andmed piletimüügi korraldamise kohta; </w:t>
      </w:r>
    </w:p>
    <w:p w14:paraId="395F3B50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8) andmed osalevate võistkondade toetajate üksteisest eraldamise korraldamise kohta; </w:t>
      </w:r>
    </w:p>
    <w:p w14:paraId="15734D8C" w14:textId="03F9AC4D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r w:rsidR="00ED1669">
        <w:rPr>
          <w:rFonts w:ascii="Times New Roman" w:eastAsia="Calibri" w:hAnsi="Times New Roman" w:cs="Times New Roman"/>
          <w:sz w:val="24"/>
          <w:szCs w:val="24"/>
        </w:rPr>
        <w:t>andmed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võistluspaigas kavandat</w:t>
      </w:r>
      <w:r w:rsidR="00ED1669">
        <w:rPr>
          <w:rFonts w:ascii="Times New Roman" w:eastAsia="Calibri" w:hAnsi="Times New Roman" w:cs="Times New Roman"/>
          <w:sz w:val="24"/>
          <w:szCs w:val="24"/>
        </w:rPr>
        <w:t>ud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alkohoolse joogi jaemüü</w:t>
      </w:r>
      <w:r w:rsidR="00ED1669">
        <w:rPr>
          <w:rFonts w:ascii="Times New Roman" w:eastAsia="Calibri" w:hAnsi="Times New Roman" w:cs="Times New Roman"/>
          <w:sz w:val="24"/>
          <w:szCs w:val="24"/>
        </w:rPr>
        <w:t xml:space="preserve">gi </w:t>
      </w:r>
      <w:r w:rsidR="00E97878">
        <w:rPr>
          <w:rFonts w:ascii="Times New Roman" w:eastAsia="Calibri" w:hAnsi="Times New Roman" w:cs="Times New Roman"/>
          <w:sz w:val="24"/>
          <w:szCs w:val="24"/>
        </w:rPr>
        <w:t xml:space="preserve">korralduse </w:t>
      </w:r>
      <w:r w:rsidR="00ED1669">
        <w:rPr>
          <w:rFonts w:ascii="Times New Roman" w:eastAsia="Calibri" w:hAnsi="Times New Roman" w:cs="Times New Roman"/>
          <w:sz w:val="24"/>
          <w:szCs w:val="24"/>
        </w:rPr>
        <w:t>kohta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0372B367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10) andmed sõidukite parkimise korralduse kohta; </w:t>
      </w:r>
    </w:p>
    <w:p w14:paraId="62592B17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11) korraldaja hinnang võistluse ajal esineda võivate turvariskide kohta ning nende maandamise meetmed; </w:t>
      </w:r>
    </w:p>
    <w:p w14:paraId="010620EE" w14:textId="553A48B6" w:rsidR="00EC6D53" w:rsidRPr="00894238" w:rsidRDefault="00B62441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EC6D53" w:rsidRPr="0089423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 xml:space="preserve">info ligipääsetavuse 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>ning</w:t>
      </w:r>
      <w:r w:rsidR="00E97878" w:rsidRPr="00894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>erivajadustega inimeste kaasamiseks planeeritud tegevus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>t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>e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 xml:space="preserve"> kohta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329F851" w14:textId="42EC9622" w:rsidR="00EC6D53" w:rsidRPr="00894238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894238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244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94238">
        <w:rPr>
          <w:rFonts w:ascii="Times New Roman" w:eastAsia="Times New Roman" w:hAnsi="Times New Roman" w:cs="Times New Roman"/>
          <w:sz w:val="24"/>
          <w:szCs w:val="24"/>
        </w:rPr>
        <w:t>) info pürotehniliste toodete kasutamise või tehtavate tuletööde kohta</w:t>
      </w:r>
      <w:r w:rsidR="0090280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237B9B" w14:textId="77777777" w:rsidR="00902803" w:rsidRDefault="00902803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5C281B8F" w14:textId="208DF337" w:rsidR="00EC6D53" w:rsidRPr="00D97CA8" w:rsidRDefault="00902803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D97CA8">
        <w:rPr>
          <w:rFonts w:ascii="Times New Roman" w:eastAsia="Calibri" w:hAnsi="Times New Roman" w:cs="Times New Roman"/>
          <w:sz w:val="24"/>
          <w:szCs w:val="24"/>
        </w:rPr>
        <w:t xml:space="preserve">(5) Kui võistluse korraldaja ei ole </w:t>
      </w:r>
      <w:r w:rsidR="00B62441" w:rsidRPr="00D97CA8">
        <w:rPr>
          <w:rFonts w:ascii="Times New Roman" w:eastAsia="Calibri" w:hAnsi="Times New Roman" w:cs="Times New Roman"/>
          <w:sz w:val="24"/>
          <w:szCs w:val="24"/>
        </w:rPr>
        <w:t>a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utospordi, mootorrattaspordi </w:t>
      </w:r>
      <w:r w:rsidR="006D39EF">
        <w:rPr>
          <w:rFonts w:ascii="Times New Roman" w:eastAsia="Times New Roman" w:hAnsi="Times New Roman" w:cs="Times New Roman"/>
          <w:sz w:val="24"/>
          <w:szCs w:val="24"/>
        </w:rPr>
        <w:t>ega</w:t>
      </w:r>
      <w:r w:rsidR="006D39EF" w:rsidRPr="00D97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veemotospordi 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spordialaliit, lisatakse 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>vastava spordialaliidu k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innitus selle kohta, </w:t>
      </w:r>
      <w:r w:rsidR="00B62441" w:rsidRPr="00D97CA8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>võistlused on planeeritud rahvusvahelis</w:t>
      </w:r>
      <w:r w:rsidR="001D089F" w:rsidRPr="00D97CA8">
        <w:rPr>
          <w:rFonts w:ascii="Times New Roman" w:eastAsia="Times New Roman" w:hAnsi="Times New Roman" w:cs="Times New Roman"/>
          <w:sz w:val="24"/>
          <w:szCs w:val="24"/>
        </w:rPr>
        <w:t>t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e või </w:t>
      </w:r>
      <w:r w:rsidR="001D089F" w:rsidRPr="00D97CA8">
        <w:rPr>
          <w:rFonts w:ascii="Times New Roman" w:eastAsia="Times New Roman" w:hAnsi="Times New Roman" w:cs="Times New Roman"/>
          <w:sz w:val="24"/>
          <w:szCs w:val="24"/>
        </w:rPr>
        <w:t xml:space="preserve">riigisiseste 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>võistluste korraldamise nõuete</w:t>
      </w:r>
      <w:r w:rsidR="006D39EF">
        <w:rPr>
          <w:rFonts w:ascii="Times New Roman" w:eastAsia="Times New Roman" w:hAnsi="Times New Roman" w:cs="Times New Roman"/>
          <w:sz w:val="24"/>
          <w:szCs w:val="24"/>
        </w:rPr>
        <w:t xml:space="preserve"> koh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>aselt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6A8256" w14:textId="77777777" w:rsidR="00B62441" w:rsidRPr="00D97CA8" w:rsidRDefault="00B62441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623FB" w14:textId="38A374E4" w:rsidR="00EC6D53" w:rsidRPr="00D97CA8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>(</w:t>
      </w:r>
      <w:r w:rsidR="00902803" w:rsidRPr="00D97CA8">
        <w:rPr>
          <w:rFonts w:ascii="Times New Roman" w:hAnsi="Times New Roman" w:cs="Times New Roman"/>
          <w:sz w:val="24"/>
          <w:szCs w:val="24"/>
        </w:rPr>
        <w:t>6</w:t>
      </w:r>
      <w:r w:rsidRPr="00D97CA8">
        <w:rPr>
          <w:rFonts w:ascii="Times New Roman" w:hAnsi="Times New Roman" w:cs="Times New Roman"/>
          <w:sz w:val="24"/>
          <w:szCs w:val="24"/>
        </w:rPr>
        <w:t xml:space="preserve">) Kui spordiürituse korraldamise õigus saadakse vähem kui üks kuu enne spordiürituse korraldamise päeva, esitab korraldaja lõikes </w:t>
      </w:r>
      <w:r w:rsidR="00180A0B" w:rsidRPr="00D97CA8">
        <w:rPr>
          <w:rFonts w:ascii="Times New Roman" w:hAnsi="Times New Roman" w:cs="Times New Roman"/>
          <w:sz w:val="24"/>
          <w:szCs w:val="24"/>
        </w:rPr>
        <w:t>4</w:t>
      </w:r>
      <w:r w:rsidRPr="00D97CA8">
        <w:rPr>
          <w:rFonts w:ascii="Times New Roman" w:hAnsi="Times New Roman" w:cs="Times New Roman"/>
          <w:sz w:val="24"/>
          <w:szCs w:val="24"/>
        </w:rPr>
        <w:t xml:space="preserve"> nimetatud taotluse esimesel võimalusel.</w:t>
      </w:r>
    </w:p>
    <w:p w14:paraId="2B8EFE4B" w14:textId="77777777" w:rsidR="00EC6D53" w:rsidRPr="00D97CA8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BE603C" w14:textId="39817A4E" w:rsidR="00EC6D53" w:rsidRPr="00D97CA8" w:rsidRDefault="00EC6D53" w:rsidP="00EC6D53">
      <w:pPr>
        <w:rPr>
          <w:rFonts w:ascii="Calibri" w:eastAsia="Calibri" w:hAnsi="Calibri" w:cs="Calibri"/>
        </w:rPr>
      </w:pPr>
      <w:r w:rsidRPr="00D97CA8">
        <w:rPr>
          <w:rFonts w:ascii="Times New Roman" w:eastAsia="Calibri" w:hAnsi="Times New Roman" w:cs="Times New Roman"/>
        </w:rPr>
        <w:t>(</w:t>
      </w:r>
      <w:r w:rsidR="00902803" w:rsidRPr="00D97CA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) Valla- või linnavalitsus edastab käesoleva paragrahvi lõikes 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 nimetatud loa taotluse viivitamata kooskõlastamiseks Politsei- ja Piirivalveametile ja Päästeametile ning vajaduse korral muudele ametkondadele, kes kooskõlastavad või jätavad loa taotluse kooskõlastamata 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viie tööpäeva jooksul 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>selle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 kooskõlastamiseks esitamisest. Nimetatud ametkonnad võivad turvalisuse tagamise eesmärgil loa taotluse kooskõlastada tingimuslikult.</w:t>
      </w:r>
      <w:r w:rsidRPr="00D97CA8">
        <w:rPr>
          <w:rFonts w:ascii="Calibri" w:eastAsia="Calibri" w:hAnsi="Calibri" w:cs="Calibri"/>
        </w:rPr>
        <w:t xml:space="preserve"> </w:t>
      </w:r>
    </w:p>
    <w:p w14:paraId="4D7EA13B" w14:textId="488BD6C8" w:rsidR="00EC6D53" w:rsidRPr="00D97CA8" w:rsidRDefault="00EC6D53" w:rsidP="00EC6D53">
      <w:pPr>
        <w:rPr>
          <w:rFonts w:ascii="Calibri" w:eastAsia="Calibri" w:hAnsi="Calibri" w:cs="Calibri"/>
        </w:rPr>
      </w:pPr>
    </w:p>
    <w:p w14:paraId="0DFC408F" w14:textId="5753AC49" w:rsidR="00EC6D53" w:rsidRPr="00D97CA8" w:rsidRDefault="00EC6D53" w:rsidP="00EC6D53">
      <w:pPr>
        <w:rPr>
          <w:rFonts w:ascii="Calibri" w:eastAsia="Calibri" w:hAnsi="Calibri" w:cs="Calibri"/>
        </w:rPr>
      </w:pPr>
      <w:r w:rsidRPr="00D97CA8">
        <w:rPr>
          <w:rFonts w:ascii="Calibri" w:eastAsia="Calibri" w:hAnsi="Calibri" w:cs="Calibri"/>
        </w:rPr>
        <w:t>(</w:t>
      </w:r>
      <w:r w:rsidR="00902803" w:rsidRPr="00D97CA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>) Valla- või linnavalitsus võib käesolevas paragrahvis ning §-des 21</w:t>
      </w:r>
      <w:r w:rsidR="00180A0B" w:rsidRPr="00D97CA8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 22 sätestatud pädevuse anda valla või linna ametiasutusele.</w:t>
      </w:r>
      <w:r w:rsidR="00180A0B" w:rsidRPr="00D97CA8">
        <w:rPr>
          <w:rFonts w:ascii="Times New Roman" w:eastAsia="Times New Roman" w:hAnsi="Times New Roman" w:cs="Times New Roman"/>
          <w:sz w:val="24"/>
          <w:szCs w:val="24"/>
        </w:rPr>
        <w:t>“;</w:t>
      </w:r>
      <w:bookmarkEnd w:id="10"/>
    </w:p>
    <w:p w14:paraId="2145658C" w14:textId="1BAE615F" w:rsidR="00EC6D53" w:rsidRPr="00D97CA8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B28454" w14:textId="1B5CCF56" w:rsidR="003127B0" w:rsidRPr="00D97CA8" w:rsidRDefault="003127B0" w:rsidP="003127B0">
      <w:pPr>
        <w:rPr>
          <w:rFonts w:ascii="Times New Roman" w:eastAsia="Calibri" w:hAnsi="Times New Roman" w:cs="Times New Roman"/>
          <w:sz w:val="24"/>
          <w:szCs w:val="24"/>
        </w:rPr>
      </w:pPr>
      <w:r w:rsidRPr="00D97CA8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FE7F01" w:rsidRPr="00D97CA8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D97CA8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D97CA8">
        <w:rPr>
          <w:rFonts w:ascii="Times New Roman" w:eastAsia="Calibri" w:hAnsi="Times New Roman" w:cs="Times New Roman"/>
          <w:sz w:val="24"/>
          <w:szCs w:val="24"/>
        </w:rPr>
        <w:t xml:space="preserve"> paragrahv 24 tunnistatakse kehtetuks;</w:t>
      </w:r>
    </w:p>
    <w:p w14:paraId="3C18F89E" w14:textId="2506A323" w:rsidR="003127B0" w:rsidRPr="00D97CA8" w:rsidRDefault="003127B0" w:rsidP="003127B0">
      <w:pPr>
        <w:rPr>
          <w:rFonts w:ascii="Times New Roman" w:eastAsia="Calibri" w:hAnsi="Times New Roman" w:cs="Times New Roman"/>
          <w:sz w:val="24"/>
          <w:szCs w:val="24"/>
        </w:rPr>
      </w:pPr>
    </w:p>
    <w:p w14:paraId="0AAD321C" w14:textId="4456482F" w:rsidR="003127B0" w:rsidRPr="00D97CA8" w:rsidRDefault="003127B0" w:rsidP="003127B0">
      <w:pPr>
        <w:rPr>
          <w:rFonts w:ascii="Times New Roman" w:eastAsia="Calibri" w:hAnsi="Times New Roman" w:cs="Times New Roman"/>
          <w:sz w:val="24"/>
          <w:szCs w:val="24"/>
        </w:rPr>
      </w:pPr>
      <w:r w:rsidRPr="00D97CA8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FE7F01" w:rsidRPr="00D97CA8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D97CA8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D97CA8">
        <w:rPr>
          <w:rFonts w:ascii="Times New Roman" w:eastAsia="Calibri" w:hAnsi="Times New Roman" w:cs="Times New Roman"/>
          <w:sz w:val="24"/>
          <w:szCs w:val="24"/>
        </w:rPr>
        <w:t xml:space="preserve"> paragrahvi 25 lõikes 2 asendatakse arv „200</w:t>
      </w:r>
      <w:r w:rsidR="005D1C97" w:rsidRPr="00D97CA8">
        <w:rPr>
          <w:rFonts w:ascii="Times New Roman" w:eastAsia="Calibri" w:hAnsi="Times New Roman" w:cs="Times New Roman"/>
          <w:sz w:val="24"/>
          <w:szCs w:val="24"/>
        </w:rPr>
        <w:t>0</w:t>
      </w:r>
      <w:r w:rsidRPr="00D97CA8">
        <w:rPr>
          <w:rFonts w:ascii="Times New Roman" w:eastAsia="Calibri" w:hAnsi="Times New Roman" w:cs="Times New Roman"/>
          <w:sz w:val="24"/>
          <w:szCs w:val="24"/>
        </w:rPr>
        <w:t>“ arvuga „</w:t>
      </w:r>
      <w:r w:rsidR="00AA203E" w:rsidRPr="00D97CA8">
        <w:rPr>
          <w:rFonts w:ascii="Times New Roman" w:eastAsia="Calibri" w:hAnsi="Times New Roman" w:cs="Times New Roman"/>
          <w:sz w:val="24"/>
          <w:szCs w:val="24"/>
        </w:rPr>
        <w:t>50</w:t>
      </w:r>
      <w:r w:rsidRPr="00D97CA8">
        <w:rPr>
          <w:rFonts w:ascii="Times New Roman" w:eastAsia="Calibri" w:hAnsi="Times New Roman" w:cs="Times New Roman"/>
          <w:sz w:val="24"/>
          <w:szCs w:val="24"/>
        </w:rPr>
        <w:t>00“</w:t>
      </w:r>
      <w:r w:rsidR="000C75B2" w:rsidRPr="00D97CA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75686D" w14:textId="5D33E946" w:rsidR="003127B0" w:rsidRPr="00D97CA8" w:rsidRDefault="003127B0" w:rsidP="003127B0">
      <w:pPr>
        <w:rPr>
          <w:rFonts w:ascii="Calibri" w:eastAsia="Calibri" w:hAnsi="Calibri" w:cs="Calibri"/>
          <w:sz w:val="24"/>
          <w:szCs w:val="24"/>
          <w:u w:val="single"/>
        </w:rPr>
      </w:pPr>
    </w:p>
    <w:p w14:paraId="26738CB2" w14:textId="126DB0C5" w:rsidR="00AF4B01" w:rsidRPr="00EA47AB" w:rsidRDefault="00AF4B01" w:rsidP="00EA47AB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A47AB" w:rsidRPr="00EA47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A47AB">
        <w:rPr>
          <w:rFonts w:ascii="Times New Roman" w:hAnsi="Times New Roman" w:cs="Times New Roman"/>
          <w:b/>
          <w:bCs/>
          <w:sz w:val="24"/>
          <w:szCs w:val="24"/>
        </w:rPr>
        <w:t>.  Tulumaksuseaduse muutmine</w:t>
      </w:r>
    </w:p>
    <w:p w14:paraId="7F385031" w14:textId="77777777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9E93D6A" w14:textId="373DDAC1" w:rsidR="00AF4B01" w:rsidRPr="00C20C36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C20C36">
        <w:rPr>
          <w:rFonts w:ascii="Times New Roman" w:hAnsi="Times New Roman" w:cs="Times New Roman"/>
          <w:sz w:val="24"/>
          <w:szCs w:val="24"/>
        </w:rPr>
        <w:t>Tulumaksuseadus</w:t>
      </w:r>
      <w:r w:rsidR="00C20C36" w:rsidRPr="00C20C36">
        <w:rPr>
          <w:rFonts w:ascii="Times New Roman" w:hAnsi="Times New Roman" w:cs="Times New Roman"/>
          <w:sz w:val="24"/>
          <w:szCs w:val="24"/>
        </w:rPr>
        <w:t xml:space="preserve">e </w:t>
      </w:r>
      <w:r w:rsidR="00AE30D4">
        <w:rPr>
          <w:rFonts w:ascii="Times New Roman" w:hAnsi="Times New Roman" w:cs="Times New Roman"/>
          <w:sz w:val="24"/>
          <w:szCs w:val="24"/>
        </w:rPr>
        <w:t>§</w:t>
      </w:r>
      <w:r w:rsidR="00C20C36" w:rsidRPr="00C20C36">
        <w:rPr>
          <w:rFonts w:ascii="Times New Roman" w:hAnsi="Times New Roman" w:cs="Times New Roman"/>
          <w:sz w:val="24"/>
          <w:szCs w:val="24"/>
        </w:rPr>
        <w:t xml:space="preserve"> 26 täiendatakse lõikega 2</w:t>
      </w:r>
      <w:r w:rsidR="00C20C36" w:rsidRPr="00C20C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0C36" w:rsidRPr="00C20C36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CC3B22F" w14:textId="4A976E78" w:rsidR="00C20C36" w:rsidRPr="00C20C36" w:rsidRDefault="00C20C3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ECB3E80" w14:textId="5A64068E" w:rsidR="00C20C36" w:rsidRPr="00C20C36" w:rsidRDefault="00C20C36" w:rsidP="00C20C36">
      <w:pPr>
        <w:rPr>
          <w:rFonts w:ascii="Times New Roman" w:hAnsi="Times New Roman" w:cs="Times New Roman"/>
          <w:sz w:val="24"/>
          <w:szCs w:val="24"/>
        </w:rPr>
      </w:pP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„(2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2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</w:t>
      </w:r>
      <w:commentRangeStart w:id="13"/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Koolituskuludeks on </w:t>
      </w:r>
      <w:commentRangeEnd w:id="13"/>
      <w:r w:rsidR="00532551">
        <w:rPr>
          <w:rStyle w:val="Kommentaariviide"/>
        </w:rPr>
        <w:commentReference w:id="13"/>
      </w:r>
      <w:r w:rsidRPr="00C20C36">
        <w:rPr>
          <w:rFonts w:ascii="Times New Roman" w:hAnsi="Times New Roman" w:cs="Times New Roman"/>
          <w:sz w:val="24"/>
          <w:szCs w:val="24"/>
        </w:rPr>
        <w:t>spordi andmekogus tegutsevana märgitud spordiorganisatsioonides treenimise eest tasutud dokumentaalselt tõendatud kulud. Koolituskuludeks loetakse nendes spordiorganisatsioonides treenimise eest tasutud tõendatud kulusid, kes tegelevad noortega</w:t>
      </w:r>
      <w:r w:rsidR="00CC5411">
        <w:rPr>
          <w:rFonts w:ascii="Times New Roman" w:hAnsi="Times New Roman" w:cs="Times New Roman"/>
          <w:sz w:val="24"/>
          <w:szCs w:val="24"/>
        </w:rPr>
        <w:t xml:space="preserve">, </w:t>
      </w:r>
      <w:r w:rsidRPr="00C20C36">
        <w:rPr>
          <w:rFonts w:ascii="Times New Roman" w:hAnsi="Times New Roman" w:cs="Times New Roman"/>
          <w:sz w:val="24"/>
          <w:szCs w:val="24"/>
        </w:rPr>
        <w:t xml:space="preserve">on </w:t>
      </w:r>
      <w:r w:rsidR="005D4DCD" w:rsidRPr="0032672F">
        <w:rPr>
          <w:rFonts w:ascii="Times New Roman" w:hAnsi="Times New Roman" w:cs="Times New Roman"/>
          <w:sz w:val="24"/>
          <w:szCs w:val="24"/>
        </w:rPr>
        <w:t>nõutud tähtpäevaks</w:t>
      </w:r>
      <w:r w:rsidRPr="00C20C36">
        <w:rPr>
          <w:rFonts w:ascii="Times New Roman" w:hAnsi="Times New Roman" w:cs="Times New Roman"/>
          <w:sz w:val="24"/>
          <w:szCs w:val="24"/>
        </w:rPr>
        <w:t xml:space="preserve"> enda andmeid Eesti spordi andmekogus </w:t>
      </w:r>
      <w:r w:rsidR="007E4EC9">
        <w:rPr>
          <w:rFonts w:ascii="Times New Roman" w:hAnsi="Times New Roman" w:cs="Times New Roman"/>
          <w:sz w:val="24"/>
          <w:szCs w:val="24"/>
        </w:rPr>
        <w:t>ajakohastanud</w:t>
      </w:r>
      <w:r w:rsidR="00CC5411">
        <w:rPr>
          <w:rFonts w:ascii="Times New Roman" w:hAnsi="Times New Roman" w:cs="Times New Roman"/>
          <w:sz w:val="24"/>
          <w:szCs w:val="24"/>
        </w:rPr>
        <w:t xml:space="preserve"> ning</w:t>
      </w:r>
      <w:r w:rsidR="00CC5411">
        <w:rPr>
          <w:b/>
          <w:bCs/>
        </w:rPr>
        <w:t xml:space="preserve"> </w:t>
      </w:r>
      <w:r w:rsidR="00CC5411" w:rsidRPr="00CC5411">
        <w:rPr>
          <w:rFonts w:ascii="Times New Roman" w:hAnsi="Times New Roman" w:cs="Times New Roman"/>
          <w:sz w:val="24"/>
          <w:szCs w:val="24"/>
        </w:rPr>
        <w:t>esitanud eelmise majandusaasta aruande mittetulundusühingute ja sihtasutuste registrile või äriregistrile seaduses ettenähtud tähtaegu järgides</w:t>
      </w:r>
      <w:r w:rsidRPr="00CC5411">
        <w:rPr>
          <w:rFonts w:ascii="Times New Roman" w:hAnsi="Times New Roman" w:cs="Times New Roman"/>
          <w:sz w:val="24"/>
          <w:szCs w:val="24"/>
        </w:rPr>
        <w:t>.</w:t>
      </w:r>
      <w:r w:rsidRPr="00C20C36">
        <w:rPr>
          <w:rFonts w:ascii="Times New Roman" w:hAnsi="Times New Roman" w:cs="Times New Roman"/>
          <w:sz w:val="24"/>
          <w:szCs w:val="24"/>
        </w:rPr>
        <w:t xml:space="preserve"> 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Spordiorganisatsioonis treenimise eest tasutud kulu käsitatakse koolituskuluna juhul, kui spordiorganisatsiooni treeningutes osaleja on koolituskulu tasumise kalendriaasta 1. jaanuaril alla 18</w:t>
      </w:r>
      <w:r w:rsidR="005D4DC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-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aasta</w:t>
      </w:r>
      <w:r w:rsidR="005D4DC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e.“.</w:t>
      </w:r>
      <w:r w:rsidR="007E4EC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p w14:paraId="65ABB40D" w14:textId="77777777" w:rsidR="00AF4B01" w:rsidRPr="00EA47AB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72739B5" w14:textId="3ADE2F21" w:rsidR="00AF4B01" w:rsidRPr="00EA47AB" w:rsidRDefault="00AF4B01" w:rsidP="00EA47AB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A47AB" w:rsidRPr="00EA47A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A47AB">
        <w:rPr>
          <w:rFonts w:ascii="Times New Roman" w:hAnsi="Times New Roman" w:cs="Times New Roman"/>
          <w:b/>
          <w:bCs/>
          <w:sz w:val="24"/>
          <w:szCs w:val="24"/>
        </w:rPr>
        <w:t>.  Seaduse jõustumine</w:t>
      </w:r>
    </w:p>
    <w:p w14:paraId="19C2651A" w14:textId="77777777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E0B9BFC" w14:textId="026016F1" w:rsidR="00166769" w:rsidRDefault="00166769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Käesoleva seaduse § 2 jõustub 2025. aasta 1. jaanuaril.</w:t>
      </w:r>
    </w:p>
    <w:p w14:paraId="3B5CBEB1" w14:textId="700C6D68" w:rsidR="001F23BF" w:rsidRDefault="001F23BF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7CE2F36" w14:textId="2BF5EAFB" w:rsidR="001F23BF" w:rsidRDefault="001F23BF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733B11A" w14:textId="2793B139" w:rsidR="00B62B97" w:rsidRPr="00367235" w:rsidRDefault="00B62B97" w:rsidP="00B62B97">
      <w:pPr>
        <w:suppressAutoHyphens/>
        <w:ind w:hanging="11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Lauri Hussar</w:t>
      </w:r>
    </w:p>
    <w:p w14:paraId="651DE9D1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479FD9AE" w14:textId="77777777" w:rsidR="00B62B97" w:rsidRPr="00367235" w:rsidRDefault="00B62B97" w:rsidP="00B62B97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5A6ED17C" w14:textId="77777777" w:rsidR="00B62B97" w:rsidRPr="00367235" w:rsidRDefault="00B62B97" w:rsidP="00B62B97">
      <w:pPr>
        <w:widowControl w:val="0"/>
        <w:rPr>
          <w:rFonts w:ascii="Times New Roman" w:eastAsia="Arial Unicode MS" w:hAnsi="Times New Roman" w:cs="Times New Roman"/>
          <w:sz w:val="24"/>
          <w:szCs w:val="24"/>
          <w:lang w:eastAsia="et-EE"/>
        </w:rPr>
      </w:pPr>
    </w:p>
    <w:p w14:paraId="686763C0" w14:textId="77777777" w:rsidR="00B62B97" w:rsidRPr="00367235" w:rsidRDefault="00B62B97" w:rsidP="00B62B97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616AB78E" w14:textId="77777777" w:rsidR="00B62B97" w:rsidRPr="00367235" w:rsidRDefault="00B62B97" w:rsidP="00B62B97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5610B79F" w14:textId="77777777" w:rsidR="00B62B97" w:rsidRPr="00367235" w:rsidRDefault="00B62B97" w:rsidP="00B62B97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5A614453" w14:textId="6E057762" w:rsidR="00B62B97" w:rsidRPr="00367235" w:rsidRDefault="00B62B97" w:rsidP="00B62B97">
      <w:pPr>
        <w:widowControl w:val="0"/>
        <w:pBdr>
          <w:bottom w:val="single" w:sz="12" w:space="11" w:color="auto"/>
        </w:pBdr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Tallinn,</w:t>
      </w: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</w:t>
      </w:r>
      <w:r w:rsidR="009E16FC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4</w:t>
      </w:r>
    </w:p>
    <w:p w14:paraId="6086FDC4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 </w:t>
      </w:r>
    </w:p>
    <w:p w14:paraId="35C22B56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750541A1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Vabariigi Valitsuse nimel</w:t>
      </w:r>
    </w:p>
    <w:p w14:paraId="65B3B0F3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39985709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(allkirjastatud digitaalselt)</w:t>
      </w:r>
    </w:p>
    <w:p w14:paraId="244FB84E" w14:textId="77777777" w:rsidR="00B62B97" w:rsidRPr="00367235" w:rsidRDefault="00B62B97" w:rsidP="00B62B97">
      <w:pPr>
        <w:rPr>
          <w:rFonts w:ascii="Times New Roman" w:hAnsi="Times New Roman" w:cs="Times New Roman"/>
          <w:sz w:val="24"/>
          <w:szCs w:val="24"/>
        </w:rPr>
      </w:pPr>
    </w:p>
    <w:p w14:paraId="14447A26" w14:textId="77777777" w:rsidR="001F23BF" w:rsidRDefault="001F23BF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1F2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ivika Sale" w:date="2024-04-24T11:34:00Z" w:initials="IS">
    <w:p w14:paraId="22903ABB" w14:textId="77777777" w:rsidR="00C82E8D" w:rsidRDefault="00C82E8D">
      <w:pPr>
        <w:pStyle w:val="Kommentaaritekst"/>
        <w:jc w:val="left"/>
      </w:pPr>
      <w:r>
        <w:rPr>
          <w:rStyle w:val="Kommentaariviide"/>
        </w:rPr>
        <w:annotationRef/>
      </w:r>
      <w:r>
        <w:t>Palun lisada eelnõule leheküljenumbrid</w:t>
      </w:r>
    </w:p>
    <w:p w14:paraId="6A9AE00C" w14:textId="77777777" w:rsidR="00C82E8D" w:rsidRDefault="00C82E8D" w:rsidP="001279DC">
      <w:pPr>
        <w:pStyle w:val="Kommentaaritekst"/>
        <w:jc w:val="left"/>
      </w:pPr>
      <w:r>
        <w:t>(</w:t>
      </w:r>
      <w:hyperlink r:id="rId1" w:history="1">
        <w:r w:rsidRPr="001279DC">
          <w:rPr>
            <w:rStyle w:val="Hperlink"/>
          </w:rPr>
          <w:t>Riigikogus menetlevate eelnõude normitehnika eeskirja</w:t>
        </w:r>
      </w:hyperlink>
      <w:r>
        <w:t xml:space="preserve"> lisa 2 punkt 6).</w:t>
      </w:r>
    </w:p>
  </w:comment>
  <w:comment w:id="7" w:author="Iivika Sale" w:date="2024-04-24T17:45:00Z" w:initials="IS">
    <w:p w14:paraId="3088CB86" w14:textId="77777777" w:rsidR="00DF7847" w:rsidRDefault="00DF7847" w:rsidP="00520359">
      <w:pPr>
        <w:pStyle w:val="Kommentaaritekst"/>
        <w:jc w:val="left"/>
      </w:pPr>
      <w:r>
        <w:rPr>
          <w:rStyle w:val="Kommentaariviide"/>
        </w:rPr>
        <w:annotationRef/>
      </w:r>
      <w:r>
        <w:t>Kui samas lõikes või lauses ei ole viidet muu tasandi jaotusüksusele või muule seadusele, siis ei korrata järgnevas sama tasandi viites sõna „käesoleva“ (</w:t>
      </w:r>
      <w:hyperlink r:id="rId2" w:history="1">
        <w:r w:rsidRPr="00520359">
          <w:rPr>
            <w:rStyle w:val="Hperlink"/>
          </w:rPr>
          <w:t>Normitehnika käsiraamatu</w:t>
        </w:r>
      </w:hyperlink>
      <w:r>
        <w:t xml:space="preserve"> § 29 kommentaar 5).</w:t>
      </w:r>
    </w:p>
  </w:comment>
  <w:comment w:id="12" w:author="Iivika Sale" w:date="2024-04-24T18:27:00Z" w:initials="IS">
    <w:p w14:paraId="53D5C0DE" w14:textId="77777777" w:rsidR="009C59DA" w:rsidRDefault="00751CAA" w:rsidP="00973FD5">
      <w:pPr>
        <w:pStyle w:val="Kommentaaritekst"/>
        <w:jc w:val="left"/>
      </w:pPr>
      <w:r>
        <w:rPr>
          <w:rStyle w:val="Kommentaariviide"/>
        </w:rPr>
        <w:annotationRef/>
      </w:r>
      <w:r w:rsidR="009C59DA">
        <w:t>01.07.2024 jõustub turvategevuse seadus, mis muudab seda punkti (</w:t>
      </w:r>
      <w:r w:rsidR="009C59DA">
        <w:rPr>
          <w:color w:val="000000"/>
          <w:highlight w:val="white"/>
        </w:rPr>
        <w:t xml:space="preserve">§ </w:t>
      </w:r>
      <w:r w:rsidR="009C59DA">
        <w:t xml:space="preserve">20 </w:t>
      </w:r>
      <w:r w:rsidR="009C59DA">
        <w:rPr>
          <w:u w:val="single"/>
        </w:rPr>
        <w:t>lg 1</w:t>
      </w:r>
      <w:r w:rsidR="009C59DA">
        <w:t xml:space="preserve"> p 6). Käesoleva eelnõuga muudetakse nii sätet kui selle asukohta (</w:t>
      </w:r>
      <w:r w:rsidR="009C59DA">
        <w:rPr>
          <w:u w:val="single"/>
        </w:rPr>
        <w:t xml:space="preserve">lg 4 </w:t>
      </w:r>
      <w:r w:rsidR="009C59DA">
        <w:t>p 6). Kas selle muudatusega on eelnõu koostamisel ja jõustumist kavandades arvestatud, et ei tekiks segadust?</w:t>
      </w:r>
    </w:p>
  </w:comment>
  <w:comment w:id="13" w:author="Iivika Sale" w:date="2024-04-24T18:41:00Z" w:initials="IS">
    <w:p w14:paraId="008F9EB3" w14:textId="688E3C72" w:rsidR="00532551" w:rsidRDefault="00532551" w:rsidP="00C6630E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Kuna sama paragrahvi lõiked 2 ja 2.1 juba reguleerivad koolituskulusid, tuleks siin täpsustada, et koolituskuludeks on </w:t>
      </w:r>
      <w:r>
        <w:rPr>
          <w:i/>
          <w:iCs/>
        </w:rPr>
        <w:t xml:space="preserve">ka </w:t>
      </w:r>
      <w:r>
        <w:t xml:space="preserve">või </w:t>
      </w:r>
      <w:r>
        <w:rPr>
          <w:i/>
          <w:iCs/>
        </w:rPr>
        <w:t>lisaks lõigetes 2 ja 2.1. sätestatule</w:t>
      </w:r>
      <w:r>
        <w:t xml:space="preserve"> on koolituskuludeks vms.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9AE00C" w15:done="0"/>
  <w15:commentEx w15:paraId="3088CB86" w15:done="0"/>
  <w15:commentEx w15:paraId="53D5C0DE" w15:done="0"/>
  <w15:commentEx w15:paraId="008F9E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36CE3" w16cex:dateUtc="2024-04-24T08:34:00Z"/>
  <w16cex:commentExtensible w16cex:durableId="29D3C3B9" w16cex:dateUtc="2024-04-24T14:45:00Z"/>
  <w16cex:commentExtensible w16cex:durableId="29D3CDA6" w16cex:dateUtc="2024-04-24T15:27:00Z"/>
  <w16cex:commentExtensible w16cex:durableId="29D3D0DD" w16cex:dateUtc="2024-04-24T15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9AE00C" w16cid:durableId="29D36CE3"/>
  <w16cid:commentId w16cid:paraId="3088CB86" w16cid:durableId="29D3C3B9"/>
  <w16cid:commentId w16cid:paraId="53D5C0DE" w16cid:durableId="29D3CDA6"/>
  <w16cid:commentId w16cid:paraId="008F9EB3" w16cid:durableId="29D3D0D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6622B"/>
    <w:multiLevelType w:val="hybridMultilevel"/>
    <w:tmpl w:val="8B5005E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F4416D"/>
    <w:multiLevelType w:val="hybridMultilevel"/>
    <w:tmpl w:val="581C86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67682">
    <w:abstractNumId w:val="1"/>
  </w:num>
  <w:num w:numId="2" w16cid:durableId="148701702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ivika Sale">
    <w15:presenceInfo w15:providerId="AD" w15:userId="S::Iivika.Sale@just.ee::078bb3df-7791-467a-bb64-7407f2dff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01"/>
    <w:rsid w:val="00006081"/>
    <w:rsid w:val="0002017D"/>
    <w:rsid w:val="00044DA6"/>
    <w:rsid w:val="0005772D"/>
    <w:rsid w:val="00093606"/>
    <w:rsid w:val="000C75B2"/>
    <w:rsid w:val="00104873"/>
    <w:rsid w:val="001163B2"/>
    <w:rsid w:val="00123894"/>
    <w:rsid w:val="00141827"/>
    <w:rsid w:val="00166769"/>
    <w:rsid w:val="00180A0B"/>
    <w:rsid w:val="00180CF1"/>
    <w:rsid w:val="001D089F"/>
    <w:rsid w:val="001E0BD1"/>
    <w:rsid w:val="001F23BF"/>
    <w:rsid w:val="001F564F"/>
    <w:rsid w:val="00204E27"/>
    <w:rsid w:val="00206C74"/>
    <w:rsid w:val="00207039"/>
    <w:rsid w:val="00210740"/>
    <w:rsid w:val="002475B0"/>
    <w:rsid w:val="00261ECB"/>
    <w:rsid w:val="0027136E"/>
    <w:rsid w:val="002922B0"/>
    <w:rsid w:val="00295466"/>
    <w:rsid w:val="002D5F0B"/>
    <w:rsid w:val="002E4350"/>
    <w:rsid w:val="003127B0"/>
    <w:rsid w:val="00312FBE"/>
    <w:rsid w:val="00315222"/>
    <w:rsid w:val="0032672F"/>
    <w:rsid w:val="0032792B"/>
    <w:rsid w:val="0036420C"/>
    <w:rsid w:val="003E2A05"/>
    <w:rsid w:val="003F1C4B"/>
    <w:rsid w:val="003F24D4"/>
    <w:rsid w:val="004043EC"/>
    <w:rsid w:val="00435009"/>
    <w:rsid w:val="004403FA"/>
    <w:rsid w:val="00461983"/>
    <w:rsid w:val="00471FF6"/>
    <w:rsid w:val="004A1D1F"/>
    <w:rsid w:val="004B65EC"/>
    <w:rsid w:val="004C543D"/>
    <w:rsid w:val="004E4E58"/>
    <w:rsid w:val="004F0985"/>
    <w:rsid w:val="004F44EF"/>
    <w:rsid w:val="004F5ABD"/>
    <w:rsid w:val="00532551"/>
    <w:rsid w:val="00533244"/>
    <w:rsid w:val="005B1649"/>
    <w:rsid w:val="005B1841"/>
    <w:rsid w:val="005C7977"/>
    <w:rsid w:val="005D1C97"/>
    <w:rsid w:val="005D4DCD"/>
    <w:rsid w:val="00600F28"/>
    <w:rsid w:val="0060216C"/>
    <w:rsid w:val="0061674B"/>
    <w:rsid w:val="0061711C"/>
    <w:rsid w:val="006422B0"/>
    <w:rsid w:val="00690968"/>
    <w:rsid w:val="006D39EF"/>
    <w:rsid w:val="006F4A2A"/>
    <w:rsid w:val="0070281D"/>
    <w:rsid w:val="00711568"/>
    <w:rsid w:val="00712827"/>
    <w:rsid w:val="007452FD"/>
    <w:rsid w:val="00751CAA"/>
    <w:rsid w:val="00752A9A"/>
    <w:rsid w:val="00757D6E"/>
    <w:rsid w:val="00762B0C"/>
    <w:rsid w:val="007942FC"/>
    <w:rsid w:val="00794E85"/>
    <w:rsid w:val="007B49DF"/>
    <w:rsid w:val="007C0D27"/>
    <w:rsid w:val="007D23C2"/>
    <w:rsid w:val="007E4EC9"/>
    <w:rsid w:val="0081535E"/>
    <w:rsid w:val="00821551"/>
    <w:rsid w:val="008769EA"/>
    <w:rsid w:val="00884C83"/>
    <w:rsid w:val="00894238"/>
    <w:rsid w:val="008B5E37"/>
    <w:rsid w:val="008D3E29"/>
    <w:rsid w:val="008E0132"/>
    <w:rsid w:val="008F3138"/>
    <w:rsid w:val="00902803"/>
    <w:rsid w:val="009313AE"/>
    <w:rsid w:val="009354DE"/>
    <w:rsid w:val="00942C43"/>
    <w:rsid w:val="00952A3A"/>
    <w:rsid w:val="009556A2"/>
    <w:rsid w:val="009721C0"/>
    <w:rsid w:val="009827DC"/>
    <w:rsid w:val="009C380D"/>
    <w:rsid w:val="009C59DA"/>
    <w:rsid w:val="009E16FC"/>
    <w:rsid w:val="009F25FB"/>
    <w:rsid w:val="009F3DCF"/>
    <w:rsid w:val="00A15A1C"/>
    <w:rsid w:val="00A22822"/>
    <w:rsid w:val="00A73013"/>
    <w:rsid w:val="00A94F87"/>
    <w:rsid w:val="00A97E19"/>
    <w:rsid w:val="00AA203E"/>
    <w:rsid w:val="00AC2DFA"/>
    <w:rsid w:val="00AD2793"/>
    <w:rsid w:val="00AD6E0E"/>
    <w:rsid w:val="00AD6F83"/>
    <w:rsid w:val="00AE30D4"/>
    <w:rsid w:val="00AF391E"/>
    <w:rsid w:val="00AF4B01"/>
    <w:rsid w:val="00B02B29"/>
    <w:rsid w:val="00B5614F"/>
    <w:rsid w:val="00B60384"/>
    <w:rsid w:val="00B62441"/>
    <w:rsid w:val="00B62B97"/>
    <w:rsid w:val="00B92C5D"/>
    <w:rsid w:val="00BA7D7D"/>
    <w:rsid w:val="00BC05DC"/>
    <w:rsid w:val="00BC20BE"/>
    <w:rsid w:val="00BD0A76"/>
    <w:rsid w:val="00BD671D"/>
    <w:rsid w:val="00BF7717"/>
    <w:rsid w:val="00C0040E"/>
    <w:rsid w:val="00C1365A"/>
    <w:rsid w:val="00C20C36"/>
    <w:rsid w:val="00C34ADB"/>
    <w:rsid w:val="00C72D05"/>
    <w:rsid w:val="00C733A6"/>
    <w:rsid w:val="00C82E8D"/>
    <w:rsid w:val="00C87152"/>
    <w:rsid w:val="00CA5E8F"/>
    <w:rsid w:val="00CB2B07"/>
    <w:rsid w:val="00CC5411"/>
    <w:rsid w:val="00CD0826"/>
    <w:rsid w:val="00D71EC3"/>
    <w:rsid w:val="00D800A1"/>
    <w:rsid w:val="00D95FD0"/>
    <w:rsid w:val="00D97CA8"/>
    <w:rsid w:val="00DA3AC9"/>
    <w:rsid w:val="00DB4A55"/>
    <w:rsid w:val="00DB56DA"/>
    <w:rsid w:val="00DD409B"/>
    <w:rsid w:val="00DF4DCD"/>
    <w:rsid w:val="00DF7847"/>
    <w:rsid w:val="00DF7DA8"/>
    <w:rsid w:val="00E03EC1"/>
    <w:rsid w:val="00E31335"/>
    <w:rsid w:val="00E5191E"/>
    <w:rsid w:val="00E76E7D"/>
    <w:rsid w:val="00E97878"/>
    <w:rsid w:val="00E97BB5"/>
    <w:rsid w:val="00EA47AB"/>
    <w:rsid w:val="00EA5828"/>
    <w:rsid w:val="00EC6D53"/>
    <w:rsid w:val="00ED0D45"/>
    <w:rsid w:val="00ED1669"/>
    <w:rsid w:val="00F41C88"/>
    <w:rsid w:val="00F63FC3"/>
    <w:rsid w:val="00F8081B"/>
    <w:rsid w:val="00FA05EC"/>
    <w:rsid w:val="00FB1CEF"/>
    <w:rsid w:val="00FC0CB3"/>
    <w:rsid w:val="00FC3FD8"/>
    <w:rsid w:val="00FE6A31"/>
    <w:rsid w:val="00FE7F01"/>
    <w:rsid w:val="00FF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257E"/>
  <w15:chartTrackingRefBased/>
  <w15:docId w15:val="{D14EC0C9-D8D8-4000-88CA-7EA4FDD0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71FF6"/>
    <w:pPr>
      <w:spacing w:after="0" w:line="240" w:lineRule="auto"/>
      <w:jc w:val="both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EA47AB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AD6F8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D6F8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D6F83"/>
    <w:rPr>
      <w:sz w:val="20"/>
      <w:szCs w:val="20"/>
    </w:rPr>
  </w:style>
  <w:style w:type="paragraph" w:styleId="Redaktsioon">
    <w:name w:val="Revision"/>
    <w:hidden/>
    <w:uiPriority w:val="99"/>
    <w:semiHidden/>
    <w:rsid w:val="004C543D"/>
    <w:pPr>
      <w:spacing w:after="0" w:line="240" w:lineRule="auto"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F25F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F25FB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4403F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403FA"/>
    <w:rPr>
      <w:color w:val="605E5C"/>
      <w:shd w:val="clear" w:color="auto" w:fill="E1DFDD"/>
    </w:rPr>
  </w:style>
  <w:style w:type="character" w:customStyle="1" w:styleId="ui-provider">
    <w:name w:val="ui-provider"/>
    <w:basedOn w:val="Liguvaikefont"/>
    <w:rsid w:val="00BF7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just.ee/sites/default/files/documents/2021-09/Hea%20%C3%B5igusloome%20ja%20normitehnika%20eeskiri.pdf" TargetMode="External"/><Relationship Id="rId1" Type="http://schemas.openxmlformats.org/officeDocument/2006/relationships/hyperlink" Target="https://www.riigikogu.ee/wpcms/wp-content/uploads/2014/11/Riigikogus-menetletavate-eeln-ude-normitehnika-eeskiri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43A98-6E0D-4689-99EA-A6490F27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1464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Iivika Sale</cp:lastModifiedBy>
  <cp:revision>10</cp:revision>
  <dcterms:created xsi:type="dcterms:W3CDTF">2024-03-27T12:00:00Z</dcterms:created>
  <dcterms:modified xsi:type="dcterms:W3CDTF">2024-04-25T16:14:00Z</dcterms:modified>
</cp:coreProperties>
</file>